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B81" w:rsidRPr="007B12A3" w:rsidRDefault="0036095F" w:rsidP="00C53B81">
      <w:pPr>
        <w:jc w:val="center"/>
        <w:rPr>
          <w:rFonts w:ascii="Arial" w:hAnsi="Arial" w:cs="Arial"/>
          <w:b/>
        </w:rPr>
      </w:pPr>
      <w:del w:id="0" w:author="Gregory A Brown" w:date="2013-01-18T09:54:00Z">
        <w:r w:rsidRPr="0036095F" w:rsidDel="00AF347A">
          <w:rPr>
            <w:rFonts w:ascii="Arial" w:hAnsi="Arial" w:cs="Arial"/>
            <w:b/>
          </w:rPr>
          <w:delText xml:space="preserve">Paintball is a Blast, but is it Exercise?  </w:delText>
        </w:r>
      </w:del>
      <w:proofErr w:type="gramStart"/>
      <w:ins w:id="1" w:author="Gregory A Brown" w:date="2013-01-18T09:55:00Z">
        <w:r w:rsidR="00AF347A">
          <w:rPr>
            <w:rFonts w:ascii="Arial" w:hAnsi="Arial" w:cs="Arial"/>
            <w:b/>
          </w:rPr>
          <w:t xml:space="preserve">Measurements of </w:t>
        </w:r>
      </w:ins>
      <w:r w:rsidRPr="0036095F">
        <w:rPr>
          <w:rFonts w:ascii="Arial" w:hAnsi="Arial" w:cs="Arial"/>
          <w:b/>
        </w:rPr>
        <w:t>Heart Rate and Accelerometry in Boys Playing Paintball.</w:t>
      </w:r>
      <w:proofErr w:type="gramEnd"/>
    </w:p>
    <w:p w:rsidR="00C53B81" w:rsidRPr="007B12A3" w:rsidRDefault="00C53B81" w:rsidP="00C53B81">
      <w:pPr>
        <w:spacing w:after="120" w:line="480" w:lineRule="auto"/>
        <w:jc w:val="center"/>
        <w:rPr>
          <w:rFonts w:ascii="Arial" w:hAnsi="Arial" w:cs="Arial"/>
          <w:b/>
        </w:rPr>
      </w:pPr>
    </w:p>
    <w:p w:rsidR="00C53B81" w:rsidRPr="007B12A3" w:rsidRDefault="00C53B81" w:rsidP="00C53B81">
      <w:pPr>
        <w:spacing w:after="120" w:line="480" w:lineRule="auto"/>
        <w:jc w:val="center"/>
        <w:rPr>
          <w:rFonts w:ascii="Arial" w:hAnsi="Arial" w:cs="Arial"/>
          <w:b/>
        </w:rPr>
      </w:pPr>
    </w:p>
    <w:p w:rsidR="00C53B81" w:rsidRPr="007B12A3" w:rsidRDefault="00C53B81" w:rsidP="00C53B81">
      <w:pPr>
        <w:spacing w:after="120" w:line="480" w:lineRule="auto"/>
        <w:jc w:val="center"/>
        <w:rPr>
          <w:rFonts w:ascii="Arial" w:hAnsi="Arial" w:cs="Arial"/>
          <w:b/>
        </w:rPr>
      </w:pPr>
    </w:p>
    <w:p w:rsidR="00C53B81" w:rsidRPr="007B12A3" w:rsidRDefault="00C53B81" w:rsidP="00C53B81">
      <w:pPr>
        <w:pStyle w:val="BodyTextIndent"/>
        <w:spacing w:after="240"/>
        <w:ind w:firstLine="0"/>
        <w:jc w:val="center"/>
        <w:rPr>
          <w:rFonts w:ascii="Arial" w:hAnsi="Arial" w:cs="Arial"/>
        </w:rPr>
      </w:pPr>
      <w:r>
        <w:rPr>
          <w:rFonts w:ascii="Arial" w:hAnsi="Arial" w:cs="Arial"/>
        </w:rPr>
        <w:t>Michelle Jarvi</w:t>
      </w:r>
      <w:r w:rsidRPr="007B12A3">
        <w:rPr>
          <w:rFonts w:ascii="Arial" w:hAnsi="Arial" w:cs="Arial"/>
          <w:vertAlign w:val="superscript"/>
        </w:rPr>
        <w:t>1</w:t>
      </w:r>
      <w:r w:rsidRPr="007B12A3">
        <w:rPr>
          <w:rFonts w:ascii="Arial" w:hAnsi="Arial" w:cs="Arial"/>
        </w:rPr>
        <w:t>*, Gregory A Brown</w:t>
      </w:r>
      <w:r w:rsidRPr="007B12A3">
        <w:rPr>
          <w:rFonts w:ascii="Arial" w:hAnsi="Arial" w:cs="Arial"/>
          <w:vertAlign w:val="superscript"/>
        </w:rPr>
        <w:t>1</w:t>
      </w:r>
      <w:r w:rsidRPr="007B12A3">
        <w:rPr>
          <w:rFonts w:ascii="Arial" w:hAnsi="Arial" w:cs="Arial"/>
        </w:rPr>
        <w:t>‡, Brandon S. Shaw</w:t>
      </w:r>
      <w:r w:rsidRPr="007B12A3">
        <w:rPr>
          <w:rFonts w:ascii="Arial" w:hAnsi="Arial" w:cs="Arial"/>
          <w:vertAlign w:val="superscript"/>
        </w:rPr>
        <w:t>2</w:t>
      </w:r>
      <w:r w:rsidRPr="007B12A3">
        <w:rPr>
          <w:rFonts w:ascii="Arial" w:hAnsi="Arial" w:cs="Arial"/>
        </w:rPr>
        <w:t>‡, and Ina Shaw</w:t>
      </w:r>
      <w:r w:rsidR="00836F0C" w:rsidRPr="00836F0C">
        <w:rPr>
          <w:rFonts w:ascii="Arial" w:hAnsi="Arial" w:cs="Arial"/>
          <w:vertAlign w:val="superscript"/>
        </w:rPr>
        <w:t>2</w:t>
      </w:r>
      <w:proofErr w:type="gramStart"/>
      <w:r w:rsidR="00836F0C" w:rsidRPr="00836F0C">
        <w:rPr>
          <w:rFonts w:ascii="Arial" w:hAnsi="Arial" w:cs="Arial"/>
          <w:vertAlign w:val="superscript"/>
        </w:rPr>
        <w:t>,</w:t>
      </w:r>
      <w:r w:rsidRPr="007B12A3">
        <w:rPr>
          <w:rFonts w:ascii="Arial" w:hAnsi="Arial" w:cs="Arial"/>
          <w:vertAlign w:val="superscript"/>
        </w:rPr>
        <w:t>3</w:t>
      </w:r>
      <w:proofErr w:type="gramEnd"/>
      <w:r w:rsidRPr="007B12A3">
        <w:rPr>
          <w:rFonts w:ascii="Arial" w:hAnsi="Arial" w:cs="Arial"/>
        </w:rPr>
        <w:t xml:space="preserve">‡.  </w:t>
      </w:r>
    </w:p>
    <w:p w:rsidR="00B170C4" w:rsidRDefault="00B170C4" w:rsidP="00C53B81">
      <w:pPr>
        <w:spacing w:line="360" w:lineRule="auto"/>
        <w:jc w:val="center"/>
        <w:rPr>
          <w:rFonts w:ascii="Arial" w:hAnsi="Arial" w:cs="Arial"/>
          <w:vertAlign w:val="superscript"/>
        </w:rPr>
      </w:pPr>
    </w:p>
    <w:p w:rsidR="00C53B81" w:rsidRPr="007B12A3" w:rsidRDefault="00C53B81" w:rsidP="00C53B81">
      <w:pPr>
        <w:spacing w:line="360" w:lineRule="auto"/>
        <w:jc w:val="center"/>
        <w:rPr>
          <w:rFonts w:ascii="Arial" w:hAnsi="Arial" w:cs="Arial"/>
        </w:rPr>
      </w:pPr>
      <w:r w:rsidRPr="007B12A3">
        <w:rPr>
          <w:rFonts w:ascii="Arial" w:hAnsi="Arial" w:cs="Arial"/>
          <w:vertAlign w:val="superscript"/>
        </w:rPr>
        <w:t>1</w:t>
      </w:r>
      <w:r w:rsidRPr="007B12A3">
        <w:rPr>
          <w:rFonts w:ascii="Arial" w:hAnsi="Arial" w:cs="Arial"/>
        </w:rPr>
        <w:t>Human Performance Laboratory, Department of Health, Physical Education, Recreation, and Leisure S</w:t>
      </w:r>
      <w:r w:rsidR="00B170C4">
        <w:rPr>
          <w:rFonts w:ascii="Arial" w:hAnsi="Arial" w:cs="Arial"/>
        </w:rPr>
        <w:t>tudies, University of Nebraska</w:t>
      </w:r>
      <w:r w:rsidRPr="007B12A3">
        <w:rPr>
          <w:rFonts w:ascii="Arial" w:hAnsi="Arial" w:cs="Arial"/>
        </w:rPr>
        <w:t xml:space="preserve"> Kearney, Kearney, NE 68849</w:t>
      </w:r>
    </w:p>
    <w:p w:rsidR="00C53B81" w:rsidRPr="007B12A3" w:rsidRDefault="00C53B81" w:rsidP="00C53B81">
      <w:pPr>
        <w:spacing w:line="360" w:lineRule="auto"/>
        <w:jc w:val="center"/>
        <w:rPr>
          <w:rFonts w:ascii="Arial" w:hAnsi="Arial" w:cs="Arial"/>
          <w:bCs/>
        </w:rPr>
      </w:pPr>
      <w:r w:rsidRPr="007B12A3">
        <w:rPr>
          <w:rFonts w:ascii="Arial" w:hAnsi="Arial" w:cs="Arial"/>
          <w:bCs/>
          <w:vertAlign w:val="superscript"/>
        </w:rPr>
        <w:t>2</w:t>
      </w:r>
      <w:r w:rsidRPr="007B12A3">
        <w:rPr>
          <w:rFonts w:ascii="Arial" w:hAnsi="Arial" w:cs="Arial"/>
          <w:bCs/>
        </w:rPr>
        <w:t xml:space="preserve">Tshwane University of Technology, Department of Sport, Rehabilitation and Dental Sciences, Private Bag X680, Pretoria, Gauteng, 0001, Republic of South Africa </w:t>
      </w:r>
    </w:p>
    <w:p w:rsidR="0065135C" w:rsidRPr="007B12A3" w:rsidRDefault="00C53B81" w:rsidP="0065135C">
      <w:pPr>
        <w:spacing w:line="360" w:lineRule="auto"/>
        <w:jc w:val="center"/>
        <w:rPr>
          <w:rFonts w:ascii="Arial" w:hAnsi="Arial" w:cs="Arial"/>
          <w:bCs/>
        </w:rPr>
      </w:pPr>
      <w:r w:rsidRPr="007B12A3">
        <w:rPr>
          <w:rFonts w:ascii="Arial" w:hAnsi="Arial" w:cs="Arial"/>
          <w:vertAlign w:val="superscript"/>
        </w:rPr>
        <w:t>3</w:t>
      </w:r>
      <w:r w:rsidR="00867FAC" w:rsidRPr="00867FAC">
        <w:t xml:space="preserve"> </w:t>
      </w:r>
      <w:r w:rsidR="00867FAC" w:rsidRPr="00867FAC">
        <w:rPr>
          <w:rFonts w:ascii="Arial" w:hAnsi="Arial" w:cs="Arial"/>
        </w:rPr>
        <w:t xml:space="preserve">Office of the Deputy Pro Vice-Chancellor: Research, </w:t>
      </w:r>
      <w:proofErr w:type="spellStart"/>
      <w:r w:rsidR="00867FAC" w:rsidRPr="00867FAC">
        <w:rPr>
          <w:rFonts w:ascii="Arial" w:hAnsi="Arial" w:cs="Arial"/>
        </w:rPr>
        <w:t>Monash</w:t>
      </w:r>
      <w:proofErr w:type="spellEnd"/>
      <w:r w:rsidR="00867FAC" w:rsidRPr="00867FAC">
        <w:rPr>
          <w:rFonts w:ascii="Arial" w:hAnsi="Arial" w:cs="Arial"/>
        </w:rPr>
        <w:t xml:space="preserve"> South Africa, </w:t>
      </w:r>
      <w:proofErr w:type="spellStart"/>
      <w:r w:rsidR="00867FAC" w:rsidRPr="00867FAC">
        <w:rPr>
          <w:rFonts w:ascii="Arial" w:hAnsi="Arial" w:cs="Arial"/>
        </w:rPr>
        <w:t>Ruimsig</w:t>
      </w:r>
      <w:proofErr w:type="spellEnd"/>
      <w:r w:rsidR="00867FAC" w:rsidRPr="00867FAC">
        <w:rPr>
          <w:rFonts w:ascii="Arial" w:hAnsi="Arial" w:cs="Arial"/>
        </w:rPr>
        <w:t>, Republic of South Africa</w:t>
      </w:r>
      <w:r w:rsidR="0065135C">
        <w:rPr>
          <w:rFonts w:ascii="Arial" w:hAnsi="Arial" w:cs="Arial"/>
        </w:rPr>
        <w:t xml:space="preserve"> </w:t>
      </w:r>
    </w:p>
    <w:p w:rsidR="00C53B81" w:rsidRPr="007B12A3" w:rsidRDefault="00C53B81" w:rsidP="00C53B81">
      <w:pPr>
        <w:spacing w:line="360" w:lineRule="auto"/>
        <w:jc w:val="center"/>
        <w:rPr>
          <w:rFonts w:ascii="Arial" w:hAnsi="Arial" w:cs="Arial"/>
        </w:rPr>
      </w:pPr>
    </w:p>
    <w:p w:rsidR="00C53B81" w:rsidRPr="007B12A3" w:rsidRDefault="00C53B81" w:rsidP="00C53B81">
      <w:pPr>
        <w:pStyle w:val="BodyTextIndent"/>
        <w:ind w:firstLine="0"/>
        <w:jc w:val="center"/>
        <w:rPr>
          <w:rFonts w:ascii="Arial" w:hAnsi="Arial" w:cs="Arial"/>
        </w:rPr>
      </w:pPr>
    </w:p>
    <w:p w:rsidR="00C53B81" w:rsidRPr="007B12A3" w:rsidRDefault="00C53B81" w:rsidP="00C53B81">
      <w:pPr>
        <w:pStyle w:val="BodyTextIndent"/>
        <w:ind w:firstLine="0"/>
        <w:jc w:val="center"/>
        <w:rPr>
          <w:rFonts w:ascii="Arial" w:hAnsi="Arial" w:cs="Arial"/>
        </w:rPr>
      </w:pPr>
    </w:p>
    <w:p w:rsidR="00C53B81" w:rsidRPr="007B12A3" w:rsidRDefault="00C53B81" w:rsidP="00C53B81">
      <w:pPr>
        <w:pStyle w:val="BodyTextIndent"/>
        <w:ind w:firstLine="0"/>
        <w:rPr>
          <w:rFonts w:ascii="Arial" w:hAnsi="Arial" w:cs="Arial"/>
        </w:rPr>
      </w:pPr>
      <w:r w:rsidRPr="007B12A3">
        <w:rPr>
          <w:rFonts w:ascii="Arial" w:hAnsi="Arial" w:cs="Arial"/>
        </w:rPr>
        <w:t xml:space="preserve">Disclaimers: The manufacturers of the </w:t>
      </w:r>
      <w:r w:rsidR="00867FAC">
        <w:rPr>
          <w:rFonts w:ascii="Arial" w:hAnsi="Arial" w:cs="Arial"/>
        </w:rPr>
        <w:t xml:space="preserve">paintball equipment or any </w:t>
      </w:r>
      <w:r w:rsidR="007B5DDB">
        <w:rPr>
          <w:rFonts w:ascii="Arial" w:hAnsi="Arial" w:cs="Arial"/>
        </w:rPr>
        <w:t>instrument</w:t>
      </w:r>
      <w:r w:rsidRPr="007B12A3">
        <w:rPr>
          <w:rFonts w:ascii="Arial" w:hAnsi="Arial" w:cs="Arial"/>
        </w:rPr>
        <w:t xml:space="preserve"> used in this project did not provide funding for this research, and no support or endorsement from these companies is implied.</w:t>
      </w:r>
    </w:p>
    <w:p w:rsidR="00C53B81" w:rsidRPr="007B12A3" w:rsidRDefault="00C53B81" w:rsidP="00C53B81">
      <w:pPr>
        <w:pStyle w:val="BodyTextIndent"/>
        <w:ind w:firstLine="0"/>
        <w:jc w:val="center"/>
        <w:rPr>
          <w:rFonts w:ascii="Arial" w:hAnsi="Arial" w:cs="Arial"/>
        </w:rPr>
      </w:pPr>
    </w:p>
    <w:p w:rsidR="00C53B81" w:rsidRPr="007B12A3" w:rsidRDefault="00C53B81" w:rsidP="00C53B81">
      <w:pPr>
        <w:pStyle w:val="BodyTextIndent"/>
        <w:ind w:firstLine="0"/>
        <w:jc w:val="center"/>
        <w:rPr>
          <w:rFonts w:ascii="Arial" w:hAnsi="Arial" w:cs="Arial"/>
        </w:rPr>
      </w:pPr>
    </w:p>
    <w:p w:rsidR="00C53B81" w:rsidRPr="007B12A3" w:rsidRDefault="00C53B81" w:rsidP="00C53B81">
      <w:pPr>
        <w:pStyle w:val="BodyTextIndent"/>
        <w:ind w:firstLine="0"/>
        <w:jc w:val="center"/>
        <w:rPr>
          <w:rFonts w:ascii="Arial" w:hAnsi="Arial" w:cs="Arial"/>
        </w:rPr>
      </w:pPr>
    </w:p>
    <w:p w:rsidR="00C53B81" w:rsidRPr="007B12A3" w:rsidRDefault="00C53B81" w:rsidP="00C53B81">
      <w:pPr>
        <w:pStyle w:val="BodyTextIndent"/>
        <w:ind w:firstLine="0"/>
        <w:rPr>
          <w:rFonts w:ascii="Arial" w:hAnsi="Arial" w:cs="Arial"/>
        </w:rPr>
      </w:pPr>
      <w:r w:rsidRPr="007B12A3">
        <w:rPr>
          <w:rFonts w:ascii="Arial" w:hAnsi="Arial" w:cs="Arial"/>
        </w:rPr>
        <w:t>Correspondence:</w:t>
      </w:r>
      <w:r w:rsidRPr="007B12A3">
        <w:rPr>
          <w:rFonts w:ascii="Arial" w:hAnsi="Arial" w:cs="Arial"/>
        </w:rPr>
        <w:tab/>
      </w:r>
      <w:r w:rsidRPr="007B12A3">
        <w:rPr>
          <w:rFonts w:ascii="Arial" w:hAnsi="Arial" w:cs="Arial"/>
        </w:rPr>
        <w:tab/>
        <w:t>Gregory A Brown, Ph.D.</w:t>
      </w:r>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1410 w 26</w:t>
      </w:r>
      <w:r w:rsidRPr="007B12A3">
        <w:rPr>
          <w:rFonts w:ascii="Arial" w:hAnsi="Arial" w:cs="Arial"/>
          <w:vertAlign w:val="superscript"/>
        </w:rPr>
        <w:t>th</w:t>
      </w:r>
      <w:r w:rsidRPr="007B12A3">
        <w:rPr>
          <w:rFonts w:ascii="Arial" w:hAnsi="Arial" w:cs="Arial"/>
        </w:rPr>
        <w:t xml:space="preserve"> </w:t>
      </w:r>
      <w:proofErr w:type="spellStart"/>
      <w:r w:rsidRPr="007B12A3">
        <w:rPr>
          <w:rFonts w:ascii="Arial" w:hAnsi="Arial" w:cs="Arial"/>
        </w:rPr>
        <w:t>st</w:t>
      </w:r>
      <w:proofErr w:type="spellEnd"/>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HPERLS Dept</w:t>
      </w:r>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University of Nebraska at Kearney</w:t>
      </w:r>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Kearney, NE 68849</w:t>
      </w:r>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(308) 865 – 8333</w:t>
      </w:r>
    </w:p>
    <w:p w:rsidR="00C53B81" w:rsidRPr="007B12A3" w:rsidRDefault="00C53B81" w:rsidP="00C53B81">
      <w:pPr>
        <w:pStyle w:val="BodyTextIndent"/>
        <w:ind w:firstLine="0"/>
        <w:rPr>
          <w:rFonts w:ascii="Arial" w:hAnsi="Arial" w:cs="Arial"/>
        </w:rPr>
      </w:pPr>
      <w:r w:rsidRPr="007B12A3">
        <w:rPr>
          <w:rFonts w:ascii="Arial" w:hAnsi="Arial" w:cs="Arial"/>
        </w:rPr>
        <w:tab/>
      </w:r>
      <w:r w:rsidRPr="007B12A3">
        <w:rPr>
          <w:rFonts w:ascii="Arial" w:hAnsi="Arial" w:cs="Arial"/>
        </w:rPr>
        <w:tab/>
      </w:r>
      <w:r w:rsidRPr="007B12A3">
        <w:rPr>
          <w:rFonts w:ascii="Arial" w:hAnsi="Arial" w:cs="Arial"/>
        </w:rPr>
        <w:tab/>
      </w:r>
      <w:r w:rsidRPr="007B12A3">
        <w:rPr>
          <w:rFonts w:ascii="Arial" w:hAnsi="Arial" w:cs="Arial"/>
        </w:rPr>
        <w:tab/>
        <w:t>brownga@unk.edu</w:t>
      </w:r>
    </w:p>
    <w:p w:rsidR="00C53B81" w:rsidRPr="007B12A3" w:rsidRDefault="00C53B81" w:rsidP="00C53B81">
      <w:pPr>
        <w:pStyle w:val="BodyTextIndent"/>
        <w:ind w:firstLine="0"/>
        <w:rPr>
          <w:rFonts w:ascii="Arial" w:hAnsi="Arial" w:cs="Arial"/>
        </w:rPr>
      </w:pPr>
    </w:p>
    <w:p w:rsidR="00C53B81" w:rsidRPr="007B12A3" w:rsidRDefault="00C53B81" w:rsidP="00C53B81">
      <w:pPr>
        <w:pStyle w:val="BodyTextIndent"/>
        <w:ind w:firstLine="0"/>
        <w:rPr>
          <w:rFonts w:ascii="Arial" w:hAnsi="Arial" w:cs="Arial"/>
        </w:rPr>
      </w:pPr>
    </w:p>
    <w:p w:rsidR="00C53B81" w:rsidRPr="007B12A3" w:rsidRDefault="00C53B81" w:rsidP="00C53B81">
      <w:pPr>
        <w:pStyle w:val="BodyTextIndent"/>
        <w:ind w:firstLine="0"/>
        <w:rPr>
          <w:rFonts w:ascii="Arial" w:hAnsi="Arial" w:cs="Arial"/>
        </w:rPr>
      </w:pPr>
      <w:r w:rsidRPr="007B12A3">
        <w:rPr>
          <w:rFonts w:ascii="Arial" w:hAnsi="Arial" w:cs="Arial"/>
        </w:rPr>
        <w:t xml:space="preserve">This project was supported by the </w:t>
      </w:r>
      <w:r w:rsidR="00867FAC">
        <w:rPr>
          <w:rFonts w:ascii="Arial" w:hAnsi="Arial" w:cs="Arial"/>
        </w:rPr>
        <w:t>Undergraduate Research Fellows</w:t>
      </w:r>
      <w:r w:rsidRPr="007B12A3">
        <w:rPr>
          <w:rFonts w:ascii="Arial" w:hAnsi="Arial" w:cs="Arial"/>
        </w:rPr>
        <w:t xml:space="preserve"> Program at the University of Nebraska at Kearney</w:t>
      </w:r>
    </w:p>
    <w:p w:rsidR="00C53B81" w:rsidRPr="007B12A3" w:rsidRDefault="00C53B81" w:rsidP="00C53B81">
      <w:pPr>
        <w:pStyle w:val="BodyTextIndent"/>
        <w:ind w:firstLine="0"/>
        <w:rPr>
          <w:rFonts w:ascii="Arial" w:hAnsi="Arial" w:cs="Arial"/>
        </w:rPr>
      </w:pPr>
    </w:p>
    <w:p w:rsidR="00C53B81" w:rsidRPr="007B12A3" w:rsidRDefault="00C53B81" w:rsidP="00C53B81">
      <w:pPr>
        <w:pStyle w:val="BodyTextIndent"/>
        <w:ind w:firstLine="0"/>
        <w:rPr>
          <w:rFonts w:ascii="Arial" w:hAnsi="Arial" w:cs="Arial"/>
        </w:rPr>
      </w:pPr>
    </w:p>
    <w:p w:rsidR="00C53B81" w:rsidRPr="007B12A3" w:rsidRDefault="00C53B81" w:rsidP="00C53B81">
      <w:pPr>
        <w:pStyle w:val="BodyTextIndent"/>
        <w:ind w:firstLine="0"/>
        <w:rPr>
          <w:rFonts w:ascii="Arial" w:hAnsi="Arial" w:cs="Arial"/>
        </w:rPr>
      </w:pPr>
      <w:r w:rsidRPr="007B12A3">
        <w:rPr>
          <w:rFonts w:ascii="Arial" w:hAnsi="Arial" w:cs="Arial"/>
        </w:rPr>
        <w:t xml:space="preserve">Running Head:  </w:t>
      </w:r>
      <w:r w:rsidR="00867FAC">
        <w:rPr>
          <w:rFonts w:ascii="Arial" w:hAnsi="Arial" w:cs="Arial"/>
        </w:rPr>
        <w:t>Paintball as exercise</w:t>
      </w:r>
    </w:p>
    <w:p w:rsidR="00867FAC" w:rsidRDefault="00867FAC" w:rsidP="002C4B84">
      <w:pPr>
        <w:spacing w:line="480" w:lineRule="auto"/>
        <w:ind w:firstLine="720"/>
        <w:rPr>
          <w:rFonts w:ascii="Arial Narrow" w:hAnsi="Arial Narrow"/>
          <w:sz w:val="22"/>
        </w:rPr>
      </w:pPr>
      <w:r>
        <w:rPr>
          <w:rFonts w:ascii="Arial Narrow" w:hAnsi="Arial Narrow"/>
          <w:sz w:val="22"/>
        </w:rPr>
        <w:br w:type="page"/>
      </w:r>
    </w:p>
    <w:p w:rsidR="0020179A" w:rsidRPr="007B12A3" w:rsidRDefault="0020179A" w:rsidP="0020179A">
      <w:pPr>
        <w:spacing w:line="480" w:lineRule="auto"/>
        <w:rPr>
          <w:rFonts w:ascii="Arial" w:hAnsi="Arial" w:cs="Arial"/>
          <w:b/>
        </w:rPr>
      </w:pPr>
      <w:r w:rsidRPr="007B12A3">
        <w:rPr>
          <w:rFonts w:ascii="Arial" w:hAnsi="Arial" w:cs="Arial"/>
          <w:b/>
        </w:rPr>
        <w:lastRenderedPageBreak/>
        <w:t>CONFLICT OF INTEREST NOTIFICATION:</w:t>
      </w:r>
    </w:p>
    <w:p w:rsidR="0020179A" w:rsidRPr="007B12A3" w:rsidRDefault="0020179A" w:rsidP="0020179A">
      <w:pPr>
        <w:spacing w:line="480" w:lineRule="auto"/>
        <w:rPr>
          <w:rFonts w:ascii="Arial" w:hAnsi="Arial" w:cs="Arial"/>
          <w:b/>
        </w:rPr>
      </w:pPr>
      <w:r w:rsidRPr="007B12A3">
        <w:rPr>
          <w:rFonts w:ascii="Arial" w:hAnsi="Arial" w:cs="Arial"/>
        </w:rPr>
        <w:t>The authors do not have any relationships, financial or otherwise, with or support from the manufacturers of the products tested.  Hence, there are no conflicts of interest for this research.</w:t>
      </w:r>
    </w:p>
    <w:p w:rsidR="0020179A" w:rsidRDefault="0020179A" w:rsidP="0020179A">
      <w:pPr>
        <w:spacing w:line="480" w:lineRule="auto"/>
        <w:rPr>
          <w:rFonts w:ascii="Arial Narrow" w:hAnsi="Arial Narrow"/>
          <w:sz w:val="22"/>
        </w:rPr>
      </w:pPr>
      <w:r>
        <w:rPr>
          <w:rFonts w:ascii="Arial Narrow" w:hAnsi="Arial Narrow"/>
          <w:sz w:val="22"/>
        </w:rPr>
        <w:br w:type="page"/>
      </w:r>
    </w:p>
    <w:p w:rsidR="00867FAC" w:rsidRPr="0020179A" w:rsidRDefault="00867FAC" w:rsidP="00867FAC">
      <w:pPr>
        <w:rPr>
          <w:rFonts w:ascii="Arial" w:hAnsi="Arial" w:cs="Arial"/>
          <w:b/>
        </w:rPr>
      </w:pPr>
      <w:r w:rsidRPr="0020179A">
        <w:rPr>
          <w:rFonts w:ascii="Arial" w:hAnsi="Arial" w:cs="Arial"/>
          <w:b/>
        </w:rPr>
        <w:lastRenderedPageBreak/>
        <w:t>Abstract</w:t>
      </w:r>
    </w:p>
    <w:p w:rsidR="00440044" w:rsidRDefault="00440044" w:rsidP="0020179A">
      <w:pPr>
        <w:spacing w:line="480" w:lineRule="auto"/>
        <w:rPr>
          <w:rFonts w:ascii="Arial" w:hAnsi="Arial" w:cs="Arial"/>
          <w:b/>
        </w:rPr>
      </w:pPr>
    </w:p>
    <w:p w:rsidR="00440044" w:rsidRDefault="00440044" w:rsidP="00440044">
      <w:pPr>
        <w:spacing w:line="480" w:lineRule="auto"/>
        <w:rPr>
          <w:rFonts w:ascii="Arial" w:hAnsi="Arial" w:cs="Arial"/>
        </w:rPr>
      </w:pPr>
      <w:r w:rsidRPr="0020179A">
        <w:rPr>
          <w:rFonts w:ascii="Arial" w:hAnsi="Arial" w:cs="Arial"/>
        </w:rPr>
        <w:t xml:space="preserve">Paintball </w:t>
      </w:r>
      <w:r w:rsidR="0065135C">
        <w:rPr>
          <w:rFonts w:ascii="Arial" w:hAnsi="Arial" w:cs="Arial"/>
        </w:rPr>
        <w:t xml:space="preserve">is a popular recreational sport played by </w:t>
      </w:r>
      <w:r w:rsidR="0065135C" w:rsidRPr="00192F64">
        <w:rPr>
          <w:rFonts w:ascii="Arial" w:hAnsi="Arial" w:cs="Arial"/>
        </w:rPr>
        <w:t xml:space="preserve">3.655 million Americans </w:t>
      </w:r>
      <w:r w:rsidR="0065135C">
        <w:rPr>
          <w:rFonts w:ascii="Arial" w:hAnsi="Arial" w:cs="Arial"/>
        </w:rPr>
        <w:t xml:space="preserve">and </w:t>
      </w:r>
      <w:del w:id="2" w:author="Gregory A Brown" w:date="2013-01-17T09:58:00Z">
        <w:r w:rsidR="0065135C" w:rsidDel="00937314">
          <w:rPr>
            <w:rFonts w:ascii="Arial" w:hAnsi="Arial" w:cs="Arial"/>
          </w:rPr>
          <w:delText>is generally believed</w:delText>
        </w:r>
      </w:del>
      <w:ins w:id="3" w:author="Gregory A Brown" w:date="2013-01-17T09:58:00Z">
        <w:r w:rsidR="00937314">
          <w:rPr>
            <w:rFonts w:ascii="Arial" w:hAnsi="Arial" w:cs="Arial"/>
          </w:rPr>
          <w:t>may be suffic</w:t>
        </w:r>
      </w:ins>
      <w:ins w:id="4" w:author="Gregory A Brown" w:date="2013-01-17T10:01:00Z">
        <w:r w:rsidR="00E74FD5">
          <w:rPr>
            <w:rFonts w:ascii="Arial" w:hAnsi="Arial" w:cs="Arial"/>
          </w:rPr>
          <w:t>ie</w:t>
        </w:r>
      </w:ins>
      <w:ins w:id="5" w:author="Gregory A Brown" w:date="2013-01-17T09:58:00Z">
        <w:r w:rsidR="00937314">
          <w:rPr>
            <w:rFonts w:ascii="Arial" w:hAnsi="Arial" w:cs="Arial"/>
          </w:rPr>
          <w:t>nt physical activity</w:t>
        </w:r>
      </w:ins>
      <w:r w:rsidR="0065135C">
        <w:rPr>
          <w:rFonts w:ascii="Arial" w:hAnsi="Arial" w:cs="Arial"/>
        </w:rPr>
        <w:t xml:space="preserve"> to promote health. Paintball </w:t>
      </w:r>
      <w:r w:rsidRPr="0020179A">
        <w:rPr>
          <w:rFonts w:ascii="Arial" w:hAnsi="Arial" w:cs="Arial"/>
        </w:rPr>
        <w:t xml:space="preserve">has been played as an organized sport since the 1980’s and is essentially a game of tag, except instead of touching an opponent by hand opponents are tagged by shooting them with a paintball that leaves a </w:t>
      </w:r>
      <w:del w:id="6" w:author="Gregory A Brown" w:date="2013-01-17T09:59:00Z">
        <w:r w:rsidRPr="0020179A" w:rsidDel="00E74FD5">
          <w:rPr>
            <w:rFonts w:ascii="Arial" w:hAnsi="Arial" w:cs="Arial"/>
          </w:rPr>
          <w:delText xml:space="preserve">tell-tale </w:delText>
        </w:r>
      </w:del>
      <w:r w:rsidRPr="0020179A">
        <w:rPr>
          <w:rFonts w:ascii="Arial" w:hAnsi="Arial" w:cs="Arial"/>
        </w:rPr>
        <w:t xml:space="preserve">mark indicating who has been eliminated.  </w:t>
      </w:r>
      <w:r>
        <w:rPr>
          <w:rFonts w:ascii="Arial" w:hAnsi="Arial" w:cs="Arial"/>
        </w:rPr>
        <w:t>A previous evaluation</w:t>
      </w:r>
      <w:ins w:id="7" w:author="Gregory A Brown" w:date="2013-01-17T09:52:00Z">
        <w:r w:rsidR="00937314">
          <w:rPr>
            <w:rFonts w:ascii="Arial" w:hAnsi="Arial" w:cs="Arial"/>
          </w:rPr>
          <w:t xml:space="preserve"> </w:t>
        </w:r>
      </w:ins>
      <w:ins w:id="8" w:author="Gregory A Brown" w:date="2013-01-17T10:04:00Z">
        <w:r w:rsidR="00E74FD5">
          <w:rPr>
            <w:rFonts w:ascii="Arial" w:hAnsi="Arial" w:cs="Arial"/>
          </w:rPr>
          <w:t xml:space="preserve">of </w:t>
        </w:r>
      </w:ins>
      <w:ins w:id="9" w:author="Gregory A Brown" w:date="2013-01-17T09:52:00Z">
        <w:r w:rsidR="00937314">
          <w:rPr>
            <w:rFonts w:ascii="Arial" w:hAnsi="Arial" w:cs="Arial"/>
          </w:rPr>
          <w:t xml:space="preserve">paintball </w:t>
        </w:r>
      </w:ins>
      <w:ins w:id="10" w:author="Gregory A Brown" w:date="2013-01-17T10:04:00Z">
        <w:r w:rsidR="00E74FD5">
          <w:rPr>
            <w:rFonts w:ascii="Arial" w:hAnsi="Arial" w:cs="Arial"/>
          </w:rPr>
          <w:t xml:space="preserve">as physical activity </w:t>
        </w:r>
      </w:ins>
      <w:ins w:id="11" w:author="Gregory A Brown" w:date="2013-01-17T09:52:00Z">
        <w:r w:rsidR="00937314">
          <w:rPr>
            <w:rFonts w:ascii="Arial" w:hAnsi="Arial" w:cs="Arial"/>
          </w:rPr>
          <w:t xml:space="preserve">had </w:t>
        </w:r>
      </w:ins>
      <w:ins w:id="12" w:author="Gregory A Brown" w:date="2013-01-18T10:46:00Z">
        <w:r w:rsidR="00CB7885">
          <w:rPr>
            <w:rFonts w:ascii="Arial" w:hAnsi="Arial" w:cs="Arial"/>
          </w:rPr>
          <w:t>13 subjects</w:t>
        </w:r>
      </w:ins>
      <w:ins w:id="13" w:author="Gregory A Brown" w:date="2013-01-17T09:53:00Z">
        <w:r w:rsidR="00937314">
          <w:rPr>
            <w:rFonts w:ascii="Arial" w:hAnsi="Arial" w:cs="Arial"/>
          </w:rPr>
          <w:t xml:space="preserve"> </w:t>
        </w:r>
      </w:ins>
      <w:ins w:id="14" w:author="Gregory A Brown" w:date="2013-01-17T09:52:00Z">
        <w:r w:rsidR="00937314">
          <w:rPr>
            <w:rFonts w:ascii="Arial" w:hAnsi="Arial" w:cs="Arial"/>
          </w:rPr>
          <w:t>undergo a VO</w:t>
        </w:r>
        <w:r w:rsidR="00937314" w:rsidRPr="00937314">
          <w:rPr>
            <w:rFonts w:ascii="Arial" w:hAnsi="Arial" w:cs="Arial"/>
            <w:vertAlign w:val="subscript"/>
          </w:rPr>
          <w:t>2</w:t>
        </w:r>
        <w:r w:rsidR="00937314">
          <w:rPr>
            <w:rFonts w:ascii="Arial" w:hAnsi="Arial" w:cs="Arial"/>
          </w:rPr>
          <w:t>max test</w:t>
        </w:r>
      </w:ins>
      <w:ins w:id="15" w:author="Gregory A Brown" w:date="2013-01-17T10:02:00Z">
        <w:r w:rsidR="00E74FD5">
          <w:rPr>
            <w:rFonts w:ascii="Arial" w:hAnsi="Arial" w:cs="Arial"/>
          </w:rPr>
          <w:t xml:space="preserve"> to develop a heart rate</w:t>
        </w:r>
      </w:ins>
      <w:ins w:id="16" w:author="Gregory A Brown" w:date="2013-01-17T10:04:00Z">
        <w:r w:rsidR="00E74FD5">
          <w:rPr>
            <w:rFonts w:ascii="Arial" w:hAnsi="Arial" w:cs="Arial"/>
          </w:rPr>
          <w:t xml:space="preserve"> (HR) </w:t>
        </w:r>
      </w:ins>
      <w:ins w:id="17" w:author="Gregory A Brown" w:date="2013-01-17T10:02:00Z">
        <w:r w:rsidR="00E74FD5">
          <w:rPr>
            <w:rFonts w:ascii="Arial" w:hAnsi="Arial" w:cs="Arial"/>
          </w:rPr>
          <w:t xml:space="preserve">/oxygen consumption </w:t>
        </w:r>
      </w:ins>
      <w:ins w:id="18" w:author="Gregory A Brown" w:date="2013-01-17T10:04:00Z">
        <w:r w:rsidR="00E74FD5">
          <w:rPr>
            <w:rFonts w:ascii="Arial" w:hAnsi="Arial" w:cs="Arial"/>
          </w:rPr>
          <w:t>relationship</w:t>
        </w:r>
      </w:ins>
      <w:ins w:id="19" w:author="Gregory A Brown" w:date="2013-01-17T09:52:00Z">
        <w:r w:rsidR="00937314">
          <w:rPr>
            <w:rFonts w:ascii="Arial" w:hAnsi="Arial" w:cs="Arial"/>
          </w:rPr>
          <w:t xml:space="preserve">, and </w:t>
        </w:r>
      </w:ins>
      <w:ins w:id="20" w:author="Gregory A Brown" w:date="2013-01-17T09:53:00Z">
        <w:r w:rsidR="00937314">
          <w:rPr>
            <w:rFonts w:ascii="Arial" w:hAnsi="Arial" w:cs="Arial"/>
          </w:rPr>
          <w:t>it was observed that</w:t>
        </w:r>
      </w:ins>
      <w:del w:id="21" w:author="Gregory A Brown" w:date="2013-01-17T09:53:00Z">
        <w:r w:rsidDel="00937314">
          <w:rPr>
            <w:rFonts w:ascii="Arial" w:hAnsi="Arial" w:cs="Arial"/>
          </w:rPr>
          <w:delText xml:space="preserve"> reported</w:delText>
        </w:r>
        <w:r w:rsidRPr="0020179A" w:rsidDel="00937314">
          <w:rPr>
            <w:rFonts w:ascii="Arial" w:hAnsi="Arial" w:cs="Arial"/>
          </w:rPr>
          <w:delText xml:space="preserve"> an</w:delText>
        </w:r>
      </w:del>
      <w:r w:rsidRPr="0020179A">
        <w:rPr>
          <w:rFonts w:ascii="Arial" w:hAnsi="Arial" w:cs="Arial"/>
        </w:rPr>
        <w:t xml:space="preserve"> </w:t>
      </w:r>
      <w:del w:id="22" w:author="Gregory A Brown" w:date="2013-01-17T10:03:00Z">
        <w:r w:rsidRPr="0020179A" w:rsidDel="00E74FD5">
          <w:rPr>
            <w:rFonts w:ascii="Arial" w:hAnsi="Arial" w:cs="Arial"/>
          </w:rPr>
          <w:delText xml:space="preserve">average </w:delText>
        </w:r>
      </w:del>
      <w:ins w:id="23" w:author="Gregory A Brown" w:date="2013-01-17T10:05:00Z">
        <w:r w:rsidR="00E74FD5">
          <w:rPr>
            <w:rFonts w:ascii="Arial" w:hAnsi="Arial" w:cs="Arial"/>
          </w:rPr>
          <w:t xml:space="preserve">heart rates during </w:t>
        </w:r>
      </w:ins>
      <w:ins w:id="24" w:author="Gregory A Brown" w:date="2013-01-17T09:59:00Z">
        <w:r w:rsidR="00E74FD5">
          <w:rPr>
            <w:rFonts w:ascii="Arial" w:hAnsi="Arial" w:cs="Arial"/>
          </w:rPr>
          <w:t xml:space="preserve">paintball </w:t>
        </w:r>
      </w:ins>
      <w:ins w:id="25" w:author="Gregory A Brown" w:date="2013-01-17T09:54:00Z">
        <w:r w:rsidR="00937314">
          <w:rPr>
            <w:rFonts w:ascii="Arial" w:hAnsi="Arial" w:cs="Arial"/>
          </w:rPr>
          <w:t xml:space="preserve">were </w:t>
        </w:r>
      </w:ins>
      <w:del w:id="26" w:author="Gregory A Brown" w:date="2013-01-17T09:46:00Z">
        <w:r w:rsidRPr="0020179A" w:rsidDel="00937314">
          <w:rPr>
            <w:rFonts w:ascii="Arial" w:hAnsi="Arial" w:cs="Arial"/>
          </w:rPr>
          <w:delText xml:space="preserve">heart rate </w:delText>
        </w:r>
      </w:del>
      <w:del w:id="27" w:author="Gregory A Brown" w:date="2013-01-17T09:54:00Z">
        <w:r w:rsidRPr="0020179A" w:rsidDel="00937314">
          <w:rPr>
            <w:rFonts w:ascii="Arial" w:hAnsi="Arial" w:cs="Arial"/>
          </w:rPr>
          <w:delText xml:space="preserve">of </w:delText>
        </w:r>
      </w:del>
      <w:r w:rsidRPr="0020179A">
        <w:rPr>
          <w:rFonts w:ascii="Arial" w:hAnsi="Arial" w:cs="Arial"/>
        </w:rPr>
        <w:t xml:space="preserve">68-73% of </w:t>
      </w:r>
      <w:ins w:id="28" w:author="Gregory A Brown" w:date="2013-01-17T09:54:00Z">
        <w:r w:rsidR="00937314">
          <w:rPr>
            <w:rFonts w:ascii="Arial" w:hAnsi="Arial" w:cs="Arial"/>
          </w:rPr>
          <w:t xml:space="preserve">the </w:t>
        </w:r>
      </w:ins>
      <w:ins w:id="29" w:author="Gregory A Brown" w:date="2013-01-17T09:49:00Z">
        <w:r w:rsidR="00937314">
          <w:rPr>
            <w:rFonts w:ascii="Arial" w:hAnsi="Arial" w:cs="Arial"/>
          </w:rPr>
          <w:t xml:space="preserve">measured </w:t>
        </w:r>
      </w:ins>
      <w:r w:rsidRPr="0020179A">
        <w:rPr>
          <w:rFonts w:ascii="Arial" w:hAnsi="Arial" w:cs="Arial"/>
        </w:rPr>
        <w:t>maximal</w:t>
      </w:r>
      <w:ins w:id="30" w:author="Gregory A Brown" w:date="2013-01-17T09:45:00Z">
        <w:r w:rsidR="00937314">
          <w:rPr>
            <w:rFonts w:ascii="Arial" w:hAnsi="Arial" w:cs="Arial"/>
          </w:rPr>
          <w:t xml:space="preserve"> </w:t>
        </w:r>
      </w:ins>
      <w:ins w:id="31" w:author="Gregory A Brown" w:date="2013-01-17T09:55:00Z">
        <w:r w:rsidR="00937314">
          <w:rPr>
            <w:rFonts w:ascii="Arial" w:hAnsi="Arial" w:cs="Arial"/>
          </w:rPr>
          <w:t>HR</w:t>
        </w:r>
      </w:ins>
      <w:del w:id="32" w:author="Gregory A Brown" w:date="2013-01-17T09:49:00Z">
        <w:r w:rsidRPr="0020179A" w:rsidDel="00937314">
          <w:rPr>
            <w:rFonts w:ascii="Arial" w:hAnsi="Arial" w:cs="Arial"/>
          </w:rPr>
          <w:delText xml:space="preserve"> </w:delText>
        </w:r>
      </w:del>
      <w:del w:id="33" w:author="Gregory A Brown" w:date="2013-01-17T09:53:00Z">
        <w:r w:rsidDel="00937314">
          <w:rPr>
            <w:rFonts w:ascii="Arial" w:hAnsi="Arial" w:cs="Arial"/>
          </w:rPr>
          <w:delText xml:space="preserve">in adult men </w:delText>
        </w:r>
      </w:del>
      <w:del w:id="34" w:author="Gregory A Brown" w:date="2013-01-17T09:59:00Z">
        <w:r w:rsidRPr="0020179A" w:rsidDel="00E74FD5">
          <w:rPr>
            <w:rFonts w:ascii="Arial" w:hAnsi="Arial" w:cs="Arial"/>
          </w:rPr>
          <w:delText>w</w:delText>
        </w:r>
        <w:r w:rsidDel="00E74FD5">
          <w:rPr>
            <w:rFonts w:ascii="Arial" w:hAnsi="Arial" w:cs="Arial"/>
          </w:rPr>
          <w:delText>hile playing paintball</w:delText>
        </w:r>
      </w:del>
      <w:r w:rsidRPr="0020179A">
        <w:rPr>
          <w:rFonts w:ascii="Arial" w:hAnsi="Arial" w:cs="Arial"/>
        </w:rPr>
        <w:t xml:space="preserve">.  </w:t>
      </w:r>
      <w:del w:id="35" w:author="Gregory A Brown" w:date="2013-01-17T10:05:00Z">
        <w:r w:rsidRPr="0020179A" w:rsidDel="00E74FD5">
          <w:rPr>
            <w:rFonts w:ascii="Arial" w:hAnsi="Arial" w:cs="Arial"/>
          </w:rPr>
          <w:delText xml:space="preserve">This </w:delText>
        </w:r>
      </w:del>
      <w:ins w:id="36" w:author="Gregory A Brown" w:date="2013-01-17T10:05:00Z">
        <w:r w:rsidR="00E74FD5">
          <w:rPr>
            <w:rFonts w:ascii="Arial" w:hAnsi="Arial" w:cs="Arial"/>
          </w:rPr>
          <w:t xml:space="preserve">The present </w:t>
        </w:r>
      </w:ins>
      <w:r w:rsidR="0065135C">
        <w:rPr>
          <w:rFonts w:ascii="Arial" w:hAnsi="Arial" w:cs="Arial"/>
        </w:rPr>
        <w:t>study</w:t>
      </w:r>
      <w:r w:rsidR="0065135C" w:rsidRPr="0020179A">
        <w:rPr>
          <w:rFonts w:ascii="Arial" w:hAnsi="Arial" w:cs="Arial"/>
        </w:rPr>
        <w:t xml:space="preserve"> </w:t>
      </w:r>
      <w:r w:rsidRPr="0020179A">
        <w:rPr>
          <w:rFonts w:ascii="Arial" w:hAnsi="Arial" w:cs="Arial"/>
        </w:rPr>
        <w:t xml:space="preserve">used accelerometry and </w:t>
      </w:r>
      <w:del w:id="37" w:author="Gregory A Brown" w:date="2013-01-17T09:55:00Z">
        <w:r w:rsidRPr="0020179A" w:rsidDel="00937314">
          <w:rPr>
            <w:rFonts w:ascii="Arial" w:hAnsi="Arial" w:cs="Arial"/>
          </w:rPr>
          <w:delText>heart rate</w:delText>
        </w:r>
      </w:del>
      <w:ins w:id="38" w:author="Gregory A Brown" w:date="2013-01-17T09:55:00Z">
        <w:r w:rsidR="00937314">
          <w:rPr>
            <w:rFonts w:ascii="Arial" w:hAnsi="Arial" w:cs="Arial"/>
          </w:rPr>
          <w:t>HR</w:t>
        </w:r>
      </w:ins>
      <w:r w:rsidRPr="0020179A">
        <w:rPr>
          <w:rFonts w:ascii="Arial" w:hAnsi="Arial" w:cs="Arial"/>
        </w:rPr>
        <w:t xml:space="preserve"> monitors to evaluate the quantity and intensity of physical activity in boys playing paintball.  Eleven boys (12.7 ± 1.0 y, 51.5 ± 11.3 kg, 161.8 ± 10.1 cm) engaged in a </w:t>
      </w:r>
      <w:ins w:id="39" w:author="Gregory A Brown" w:date="2013-01-17T10:06:00Z">
        <w:r w:rsidR="00E74FD5">
          <w:rPr>
            <w:rFonts w:ascii="Arial" w:hAnsi="Arial" w:cs="Arial"/>
          </w:rPr>
          <w:t>VO</w:t>
        </w:r>
        <w:r w:rsidR="00E74FD5" w:rsidRPr="00937314">
          <w:rPr>
            <w:rFonts w:ascii="Arial" w:hAnsi="Arial" w:cs="Arial"/>
            <w:vertAlign w:val="subscript"/>
          </w:rPr>
          <w:t>2</w:t>
        </w:r>
        <w:r w:rsidR="00E74FD5">
          <w:rPr>
            <w:rFonts w:ascii="Arial" w:hAnsi="Arial" w:cs="Arial"/>
          </w:rPr>
          <w:t xml:space="preserve">max test </w:t>
        </w:r>
      </w:ins>
      <w:del w:id="40" w:author="Gregory A Brown" w:date="2013-01-17T10:06:00Z">
        <w:r w:rsidRPr="0020179A" w:rsidDel="00E74FD5">
          <w:rPr>
            <w:rFonts w:ascii="Arial" w:hAnsi="Arial" w:cs="Arial"/>
          </w:rPr>
          <w:delText xml:space="preserve">graded exercise test </w:delText>
        </w:r>
      </w:del>
      <w:del w:id="41" w:author="Gregory A Brown" w:date="2013-01-17T09:59:00Z">
        <w:r w:rsidRPr="0020179A" w:rsidDel="00E74FD5">
          <w:rPr>
            <w:rFonts w:ascii="Arial" w:hAnsi="Arial" w:cs="Arial"/>
          </w:rPr>
          <w:delText xml:space="preserve">in order </w:delText>
        </w:r>
      </w:del>
      <w:r w:rsidRPr="0020179A">
        <w:rPr>
          <w:rFonts w:ascii="Arial" w:hAnsi="Arial" w:cs="Arial"/>
        </w:rPr>
        <w:t xml:space="preserve">to develop a </w:t>
      </w:r>
      <w:del w:id="42" w:author="Gregory A Brown" w:date="2013-01-17T10:06:00Z">
        <w:r w:rsidRPr="0020179A" w:rsidDel="00E74FD5">
          <w:rPr>
            <w:rFonts w:ascii="Arial" w:hAnsi="Arial" w:cs="Arial"/>
          </w:rPr>
          <w:delText>heart rate</w:delText>
        </w:r>
      </w:del>
      <w:ins w:id="43" w:author="Gregory A Brown" w:date="2013-01-17T10:06:00Z">
        <w:r w:rsidR="00E74FD5">
          <w:rPr>
            <w:rFonts w:ascii="Arial" w:hAnsi="Arial" w:cs="Arial"/>
          </w:rPr>
          <w:t>HR</w:t>
        </w:r>
      </w:ins>
      <w:r w:rsidRPr="0020179A">
        <w:rPr>
          <w:rFonts w:ascii="Arial" w:hAnsi="Arial" w:cs="Arial"/>
        </w:rPr>
        <w:t xml:space="preserve">/oxygen consumption correlation.  </w:t>
      </w:r>
      <w:del w:id="44" w:author="Gregory A Brown" w:date="2013-01-17T10:06:00Z">
        <w:r w:rsidRPr="0020179A" w:rsidDel="00E74FD5">
          <w:rPr>
            <w:rFonts w:ascii="Arial" w:hAnsi="Arial" w:cs="Arial"/>
          </w:rPr>
          <w:delText>Then, o</w:delText>
        </w:r>
      </w:del>
      <w:ins w:id="45" w:author="Gregory A Brown" w:date="2013-01-17T10:06:00Z">
        <w:r w:rsidR="00E74FD5">
          <w:rPr>
            <w:rFonts w:ascii="Arial" w:hAnsi="Arial" w:cs="Arial"/>
          </w:rPr>
          <w:t>O</w:t>
        </w:r>
      </w:ins>
      <w:r w:rsidRPr="0020179A">
        <w:rPr>
          <w:rFonts w:ascii="Arial" w:hAnsi="Arial" w:cs="Arial"/>
        </w:rPr>
        <w:t>n a separate day</w:t>
      </w:r>
      <w:del w:id="46" w:author="Gregory A Brown" w:date="2013-01-17T10:06:00Z">
        <w:r w:rsidRPr="0020179A" w:rsidDel="00E74FD5">
          <w:rPr>
            <w:rFonts w:ascii="Arial" w:hAnsi="Arial" w:cs="Arial"/>
          </w:rPr>
          <w:delText>,</w:delText>
        </w:r>
      </w:del>
      <w:r w:rsidRPr="0020179A">
        <w:rPr>
          <w:rFonts w:ascii="Arial" w:hAnsi="Arial" w:cs="Arial"/>
        </w:rPr>
        <w:t xml:space="preserve"> the boys played 7 games of outdoor paintball while wearing a </w:t>
      </w:r>
      <w:del w:id="47" w:author="Gregory A Brown" w:date="2013-01-17T10:00:00Z">
        <w:r w:rsidRPr="0020179A" w:rsidDel="00E74FD5">
          <w:rPr>
            <w:rFonts w:ascii="Arial" w:hAnsi="Arial" w:cs="Arial"/>
          </w:rPr>
          <w:delText>heart rate</w:delText>
        </w:r>
      </w:del>
      <w:ins w:id="48" w:author="Gregory A Brown" w:date="2013-01-17T10:00:00Z">
        <w:r w:rsidR="00E74FD5">
          <w:rPr>
            <w:rFonts w:ascii="Arial" w:hAnsi="Arial" w:cs="Arial"/>
          </w:rPr>
          <w:t>HR</w:t>
        </w:r>
      </w:ins>
      <w:r w:rsidRPr="0020179A">
        <w:rPr>
          <w:rFonts w:ascii="Arial" w:hAnsi="Arial" w:cs="Arial"/>
        </w:rPr>
        <w:t xml:space="preserve"> monitor and accelerometer.  </w:t>
      </w:r>
      <w:r>
        <w:rPr>
          <w:rFonts w:ascii="Arial" w:hAnsi="Arial" w:cs="Arial"/>
        </w:rPr>
        <w:t>T</w:t>
      </w:r>
      <w:r w:rsidRPr="0020179A">
        <w:rPr>
          <w:rFonts w:ascii="Arial" w:hAnsi="Arial" w:cs="Arial"/>
        </w:rPr>
        <w:t xml:space="preserve">he boys played paintball for a total of 80.6 ± 10.0 minutes with an average </w:t>
      </w:r>
      <w:del w:id="49" w:author="Gregory A Brown" w:date="2013-01-17T10:00:00Z">
        <w:r w:rsidRPr="0020179A" w:rsidDel="00E74FD5">
          <w:rPr>
            <w:rFonts w:ascii="Arial" w:hAnsi="Arial" w:cs="Arial"/>
          </w:rPr>
          <w:delText xml:space="preserve">length of </w:delText>
        </w:r>
      </w:del>
      <w:r w:rsidRPr="0020179A">
        <w:rPr>
          <w:rFonts w:ascii="Arial" w:hAnsi="Arial" w:cs="Arial"/>
        </w:rPr>
        <w:t xml:space="preserve">game play 11.5 ± 6.2 minutes.  Average </w:t>
      </w:r>
      <w:del w:id="50" w:author="Gregory A Brown" w:date="2013-01-17T09:55:00Z">
        <w:r w:rsidRPr="0020179A" w:rsidDel="00937314">
          <w:rPr>
            <w:rFonts w:ascii="Arial" w:hAnsi="Arial" w:cs="Arial"/>
          </w:rPr>
          <w:delText>heart rate</w:delText>
        </w:r>
      </w:del>
      <w:ins w:id="51" w:author="Gregory A Brown" w:date="2013-01-17T09:55:00Z">
        <w:r w:rsidR="00937314">
          <w:rPr>
            <w:rFonts w:ascii="Arial" w:hAnsi="Arial" w:cs="Arial"/>
          </w:rPr>
          <w:t>HR</w:t>
        </w:r>
      </w:ins>
      <w:r w:rsidRPr="0020179A">
        <w:rPr>
          <w:rFonts w:ascii="Arial" w:hAnsi="Arial" w:cs="Arial"/>
        </w:rPr>
        <w:t xml:space="preserve"> during </w:t>
      </w:r>
      <w:del w:id="52" w:author="Gregory A Brown" w:date="2013-01-17T10:00:00Z">
        <w:r w:rsidRPr="0020179A" w:rsidDel="00E74FD5">
          <w:rPr>
            <w:rFonts w:ascii="Arial" w:hAnsi="Arial" w:cs="Arial"/>
          </w:rPr>
          <w:delText xml:space="preserve">the </w:delText>
        </w:r>
      </w:del>
      <w:r w:rsidRPr="0020179A">
        <w:rPr>
          <w:rFonts w:ascii="Arial" w:hAnsi="Arial" w:cs="Arial"/>
        </w:rPr>
        <w:t xml:space="preserve">paintball play was </w:t>
      </w:r>
      <w:proofErr w:type="gramStart"/>
      <w:r w:rsidRPr="0020179A">
        <w:rPr>
          <w:rFonts w:ascii="Arial" w:hAnsi="Arial" w:cs="Arial"/>
        </w:rPr>
        <w:t>12</w:t>
      </w:r>
      <w:r>
        <w:rPr>
          <w:rFonts w:ascii="Arial" w:hAnsi="Arial" w:cs="Arial"/>
        </w:rPr>
        <w:t>9.6</w:t>
      </w:r>
      <w:r w:rsidRPr="0020179A">
        <w:rPr>
          <w:rFonts w:ascii="Arial" w:hAnsi="Arial" w:cs="Arial"/>
        </w:rPr>
        <w:t xml:space="preserve"> ± </w:t>
      </w:r>
      <w:r>
        <w:rPr>
          <w:rFonts w:ascii="Arial" w:hAnsi="Arial" w:cs="Arial"/>
        </w:rPr>
        <w:t>6.6</w:t>
      </w:r>
      <w:r w:rsidRPr="0020179A">
        <w:rPr>
          <w:rFonts w:ascii="Arial" w:hAnsi="Arial" w:cs="Arial"/>
        </w:rPr>
        <w:t xml:space="preserve"> beats/min, representing </w:t>
      </w:r>
      <w:r>
        <w:rPr>
          <w:rFonts w:ascii="Arial" w:hAnsi="Arial" w:cs="Arial"/>
        </w:rPr>
        <w:t>39.9 ± 12.9% VO</w:t>
      </w:r>
      <w:r w:rsidRPr="009408D7">
        <w:rPr>
          <w:rFonts w:ascii="Arial" w:hAnsi="Arial" w:cs="Arial"/>
          <w:vertAlign w:val="subscript"/>
        </w:rPr>
        <w:t>2</w:t>
      </w:r>
      <w:r>
        <w:rPr>
          <w:rFonts w:ascii="Arial" w:hAnsi="Arial" w:cs="Arial"/>
        </w:rPr>
        <w:t>max</w:t>
      </w:r>
      <w:proofErr w:type="gramEnd"/>
      <w:r w:rsidRPr="0020179A">
        <w:rPr>
          <w:rFonts w:ascii="Arial" w:hAnsi="Arial" w:cs="Arial"/>
        </w:rPr>
        <w:t xml:space="preserve">.  </w:t>
      </w:r>
      <w:r>
        <w:rPr>
          <w:rFonts w:ascii="Arial" w:hAnsi="Arial" w:cs="Arial"/>
        </w:rPr>
        <w:t>Based on accelerometry,</w:t>
      </w:r>
      <w:r w:rsidRPr="0020179A">
        <w:rPr>
          <w:rFonts w:ascii="Arial" w:hAnsi="Arial" w:cs="Arial"/>
        </w:rPr>
        <w:t xml:space="preserve"> </w:t>
      </w:r>
      <w:del w:id="53" w:author="Gregory A Brown" w:date="2013-01-17T10:07:00Z">
        <w:r w:rsidRPr="0020179A" w:rsidDel="00E74FD5">
          <w:rPr>
            <w:rFonts w:ascii="Arial" w:hAnsi="Arial" w:cs="Arial"/>
          </w:rPr>
          <w:delText xml:space="preserve">during </w:delText>
        </w:r>
        <w:r w:rsidDel="00E74FD5">
          <w:rPr>
            <w:rFonts w:ascii="Arial" w:hAnsi="Arial" w:cs="Arial"/>
          </w:rPr>
          <w:delText xml:space="preserve">paintball </w:delText>
        </w:r>
        <w:r w:rsidRPr="0020179A" w:rsidDel="00E74FD5">
          <w:rPr>
            <w:rFonts w:ascii="Arial" w:hAnsi="Arial" w:cs="Arial"/>
          </w:rPr>
          <w:delText xml:space="preserve">game play </w:delText>
        </w:r>
      </w:del>
      <w:r w:rsidRPr="0020179A">
        <w:rPr>
          <w:rFonts w:ascii="Arial" w:hAnsi="Arial" w:cs="Arial"/>
        </w:rPr>
        <w:t>the boys accumulated 63.2 ± 15.</w:t>
      </w:r>
      <w:r>
        <w:rPr>
          <w:rFonts w:ascii="Arial" w:hAnsi="Arial" w:cs="Arial"/>
        </w:rPr>
        <w:t>6</w:t>
      </w:r>
      <w:r w:rsidRPr="0020179A">
        <w:rPr>
          <w:rFonts w:ascii="Arial" w:hAnsi="Arial" w:cs="Arial"/>
        </w:rPr>
        <w:t xml:space="preserve"> minutes of moderate intensity activity and 2.6 ± 2.8 minutes of vigorous activity</w:t>
      </w:r>
      <w:ins w:id="54" w:author="Gregory A Brown" w:date="2013-01-17T10:07:00Z">
        <w:r w:rsidR="00E74FD5" w:rsidRPr="00E74FD5">
          <w:rPr>
            <w:rFonts w:ascii="Arial" w:hAnsi="Arial" w:cs="Arial"/>
          </w:rPr>
          <w:t xml:space="preserve"> </w:t>
        </w:r>
        <w:r w:rsidR="00E74FD5" w:rsidRPr="0020179A">
          <w:rPr>
            <w:rFonts w:ascii="Arial" w:hAnsi="Arial" w:cs="Arial"/>
          </w:rPr>
          <w:t xml:space="preserve">during </w:t>
        </w:r>
        <w:r w:rsidR="00E74FD5">
          <w:rPr>
            <w:rFonts w:ascii="Arial" w:hAnsi="Arial" w:cs="Arial"/>
          </w:rPr>
          <w:t>paintball</w:t>
        </w:r>
      </w:ins>
      <w:r w:rsidRPr="0020179A">
        <w:rPr>
          <w:rFonts w:ascii="Arial" w:hAnsi="Arial" w:cs="Arial"/>
        </w:rPr>
        <w:t xml:space="preserve">.  </w:t>
      </w:r>
      <w:del w:id="55" w:author="Gregory A Brown" w:date="2013-01-17T10:08:00Z">
        <w:r w:rsidR="00E013D8" w:rsidDel="00E74FD5">
          <w:rPr>
            <w:rFonts w:ascii="Arial" w:hAnsi="Arial" w:cs="Arial"/>
          </w:rPr>
          <w:delText>When moderate intensity physical activity is defined as activity above 4 METs, then</w:delText>
        </w:r>
      </w:del>
      <w:ins w:id="56" w:author="Gregory A Brown" w:date="2013-01-17T10:08:00Z">
        <w:r w:rsidR="00E74FD5">
          <w:rPr>
            <w:rFonts w:ascii="Arial" w:hAnsi="Arial" w:cs="Arial"/>
          </w:rPr>
          <w:t>These data suggest that</w:t>
        </w:r>
      </w:ins>
      <w:r w:rsidR="00E013D8">
        <w:rPr>
          <w:rFonts w:ascii="Arial" w:hAnsi="Arial" w:cs="Arial"/>
        </w:rPr>
        <w:t xml:space="preserve"> playing paintball </w:t>
      </w:r>
      <w:del w:id="57" w:author="Gregory A Brown" w:date="2013-01-17T10:08:00Z">
        <w:r w:rsidR="00E013D8" w:rsidDel="00E74FD5">
          <w:rPr>
            <w:rFonts w:ascii="Arial" w:hAnsi="Arial" w:cs="Arial"/>
          </w:rPr>
          <w:delText>provides sufficient physical activity to</w:delText>
        </w:r>
      </w:del>
      <w:ins w:id="58" w:author="Gregory A Brown" w:date="2013-01-17T10:08:00Z">
        <w:r w:rsidR="00E74FD5">
          <w:rPr>
            <w:rFonts w:ascii="Arial" w:hAnsi="Arial" w:cs="Arial"/>
          </w:rPr>
          <w:t>may</w:t>
        </w:r>
      </w:ins>
      <w:r w:rsidR="00E013D8">
        <w:rPr>
          <w:rFonts w:ascii="Arial" w:hAnsi="Arial" w:cs="Arial"/>
        </w:rPr>
        <w:t xml:space="preserve"> be considered as </w:t>
      </w:r>
      <w:del w:id="59" w:author="Gregory A Brown" w:date="2013-01-17T10:09:00Z">
        <w:r w:rsidR="00E013D8" w:rsidDel="00E74FD5">
          <w:rPr>
            <w:rFonts w:ascii="Arial" w:hAnsi="Arial" w:cs="Arial"/>
          </w:rPr>
          <w:delText xml:space="preserve">a health promoting </w:delText>
        </w:r>
      </w:del>
      <w:r w:rsidR="00E013D8">
        <w:rPr>
          <w:rFonts w:ascii="Arial" w:hAnsi="Arial" w:cs="Arial"/>
        </w:rPr>
        <w:t>physical activity</w:t>
      </w:r>
      <w:ins w:id="60" w:author="Gregory A Brown" w:date="2013-01-17T10:09:00Z">
        <w:r w:rsidR="00E74FD5">
          <w:rPr>
            <w:rFonts w:ascii="Arial" w:hAnsi="Arial" w:cs="Arial"/>
          </w:rPr>
          <w:t xml:space="preserve"> that is </w:t>
        </w:r>
      </w:ins>
      <w:ins w:id="61" w:author="Gregory A Brown" w:date="2013-01-17T10:08:00Z">
        <w:r w:rsidR="00E74FD5">
          <w:rPr>
            <w:rFonts w:ascii="Arial" w:hAnsi="Arial" w:cs="Arial"/>
          </w:rPr>
          <w:t xml:space="preserve">&gt; </w:t>
        </w:r>
      </w:ins>
      <w:ins w:id="62" w:author="Gregory A Brown" w:date="2013-01-17T10:11:00Z">
        <w:r w:rsidR="00C61B4A">
          <w:rPr>
            <w:rFonts w:ascii="Arial" w:hAnsi="Arial" w:cs="Arial"/>
          </w:rPr>
          <w:t>3</w:t>
        </w:r>
      </w:ins>
      <w:ins w:id="63" w:author="Gregory A Brown" w:date="2013-01-17T10:08:00Z">
        <w:r w:rsidR="00E74FD5">
          <w:rPr>
            <w:rFonts w:ascii="Arial" w:hAnsi="Arial" w:cs="Arial"/>
          </w:rPr>
          <w:t xml:space="preserve"> METs</w:t>
        </w:r>
      </w:ins>
      <w:ins w:id="64" w:author="Gregory A Brown" w:date="2013-01-17T10:09:00Z">
        <w:r w:rsidR="00E74FD5">
          <w:rPr>
            <w:rFonts w:ascii="Arial" w:hAnsi="Arial" w:cs="Arial"/>
          </w:rPr>
          <w:t>, and thus health promoting</w:t>
        </w:r>
      </w:ins>
      <w:r w:rsidRPr="009408D7">
        <w:rPr>
          <w:rFonts w:ascii="Arial" w:hAnsi="Arial" w:cs="Arial"/>
        </w:rPr>
        <w:t xml:space="preserve">.  </w:t>
      </w:r>
    </w:p>
    <w:p w:rsidR="00440044" w:rsidRDefault="00440044" w:rsidP="0020179A">
      <w:pPr>
        <w:spacing w:line="480" w:lineRule="auto"/>
        <w:rPr>
          <w:rFonts w:ascii="Arial" w:hAnsi="Arial" w:cs="Arial"/>
          <w:b/>
        </w:rPr>
      </w:pPr>
    </w:p>
    <w:p w:rsidR="0020179A" w:rsidRPr="0020179A" w:rsidRDefault="0020179A" w:rsidP="0020179A">
      <w:pPr>
        <w:spacing w:line="480" w:lineRule="auto"/>
        <w:rPr>
          <w:rFonts w:ascii="Arial" w:hAnsi="Arial" w:cs="Arial"/>
        </w:rPr>
      </w:pPr>
      <w:r w:rsidRPr="007B12A3">
        <w:rPr>
          <w:rFonts w:ascii="Arial" w:hAnsi="Arial" w:cs="Arial"/>
          <w:b/>
        </w:rPr>
        <w:lastRenderedPageBreak/>
        <w:t xml:space="preserve">Key Words:  </w:t>
      </w:r>
      <w:r w:rsidRPr="007B12A3">
        <w:rPr>
          <w:rFonts w:ascii="Arial" w:hAnsi="Arial" w:cs="Arial"/>
        </w:rPr>
        <w:t xml:space="preserve">Oxygen </w:t>
      </w:r>
      <w:del w:id="65" w:author="Gregory A Brown" w:date="2013-01-18T09:55:00Z">
        <w:r w:rsidRPr="007B12A3" w:rsidDel="00140790">
          <w:rPr>
            <w:rFonts w:ascii="Arial" w:hAnsi="Arial" w:cs="Arial"/>
          </w:rPr>
          <w:delText>consumption</w:delText>
        </w:r>
      </w:del>
      <w:ins w:id="66" w:author="Gregory A Brown" w:date="2013-01-18T09:55:00Z">
        <w:r w:rsidR="00140790">
          <w:rPr>
            <w:rFonts w:ascii="Arial" w:hAnsi="Arial" w:cs="Arial"/>
          </w:rPr>
          <w:t>uptake</w:t>
        </w:r>
      </w:ins>
      <w:r w:rsidRPr="007B12A3">
        <w:rPr>
          <w:rFonts w:ascii="Arial" w:hAnsi="Arial" w:cs="Arial"/>
        </w:rPr>
        <w:t>,</w:t>
      </w:r>
      <w:r>
        <w:rPr>
          <w:rFonts w:ascii="Arial" w:hAnsi="Arial" w:cs="Arial"/>
        </w:rPr>
        <w:t xml:space="preserve"> physical exertion, games, outdoor </w:t>
      </w:r>
      <w:r w:rsidR="00E013D8">
        <w:rPr>
          <w:rFonts w:ascii="Arial" w:hAnsi="Arial" w:cs="Arial"/>
        </w:rPr>
        <w:t>activity</w:t>
      </w:r>
      <w:r>
        <w:rPr>
          <w:rFonts w:ascii="Arial" w:hAnsi="Arial" w:cs="Arial"/>
        </w:rPr>
        <w:t>.</w:t>
      </w:r>
    </w:p>
    <w:p w:rsidR="00C53B81" w:rsidRDefault="00C53B81" w:rsidP="002C4B84">
      <w:pPr>
        <w:spacing w:line="480" w:lineRule="auto"/>
        <w:ind w:firstLine="720"/>
        <w:rPr>
          <w:rFonts w:ascii="Arial Narrow" w:hAnsi="Arial Narrow"/>
          <w:sz w:val="22"/>
        </w:rPr>
      </w:pPr>
      <w:r>
        <w:rPr>
          <w:rFonts w:ascii="Arial Narrow" w:hAnsi="Arial Narrow"/>
          <w:sz w:val="22"/>
        </w:rPr>
        <w:br w:type="page"/>
      </w:r>
    </w:p>
    <w:p w:rsidR="00D36BBA" w:rsidRPr="00192F64" w:rsidRDefault="00D36BBA" w:rsidP="002C4B84">
      <w:pPr>
        <w:spacing w:line="480" w:lineRule="auto"/>
        <w:ind w:firstLine="720"/>
        <w:rPr>
          <w:rFonts w:ascii="Arial" w:hAnsi="Arial" w:cs="Arial"/>
        </w:rPr>
      </w:pPr>
      <w:r w:rsidRPr="00192F64">
        <w:rPr>
          <w:rFonts w:ascii="Arial" w:hAnsi="Arial" w:cs="Arial"/>
        </w:rPr>
        <w:lastRenderedPageBreak/>
        <w:t xml:space="preserve">Paintball is a sport that is played essentially as a game of tag, except instead of touching an opponent with your </w:t>
      </w:r>
      <w:proofErr w:type="gramStart"/>
      <w:r w:rsidRPr="00192F64">
        <w:rPr>
          <w:rFonts w:ascii="Arial" w:hAnsi="Arial" w:cs="Arial"/>
        </w:rPr>
        <w:t>hand</w:t>
      </w:r>
      <w:ins w:id="67" w:author="Gregory A Brown" w:date="2013-01-17T10:14:00Z">
        <w:r w:rsidR="00F87D8E">
          <w:rPr>
            <w:rFonts w:ascii="Arial" w:hAnsi="Arial" w:cs="Arial"/>
          </w:rPr>
          <w:t>,</w:t>
        </w:r>
      </w:ins>
      <w:proofErr w:type="gramEnd"/>
      <w:r w:rsidRPr="00192F64">
        <w:rPr>
          <w:rFonts w:ascii="Arial" w:hAnsi="Arial" w:cs="Arial"/>
        </w:rPr>
        <w:t xml:space="preserve"> you mark your opponents by shooting them with a paintball.  When a paintball hits an object (such as your opponent) and breaks open, it leaves a tell-tale paint mark indicating who has been </w:t>
      </w:r>
      <w:r w:rsidR="00192F64">
        <w:rPr>
          <w:rFonts w:ascii="Arial" w:hAnsi="Arial" w:cs="Arial"/>
        </w:rPr>
        <w:t>eliminated</w:t>
      </w:r>
      <w:r w:rsidRPr="00192F64">
        <w:rPr>
          <w:rFonts w:ascii="Arial" w:hAnsi="Arial" w:cs="Arial"/>
        </w:rPr>
        <w:t xml:space="preserve">.  Paintball has been played as an organized sport since the 1980’s, when paintball guns first became readily available (13).  Since the development of paintball as an organized sport, millions of people worldwide are reported to have played paintball and paintball has spread worldwide with paintball games being played for fun and competition in countries such as Brazil, South Africa, Russia, France, Thailand, and the </w:t>
      </w:r>
      <w:r w:rsidR="0065135C">
        <w:rPr>
          <w:rFonts w:ascii="Arial" w:hAnsi="Arial" w:cs="Arial"/>
        </w:rPr>
        <w:t>United States of America (</w:t>
      </w:r>
      <w:r w:rsidRPr="00192F64">
        <w:rPr>
          <w:rFonts w:ascii="Arial" w:hAnsi="Arial" w:cs="Arial"/>
        </w:rPr>
        <w:t>U.S.A.</w:t>
      </w:r>
      <w:r w:rsidR="0065135C">
        <w:rPr>
          <w:rFonts w:ascii="Arial" w:hAnsi="Arial" w:cs="Arial"/>
        </w:rPr>
        <w:t>)</w:t>
      </w:r>
      <w:r w:rsidRPr="00192F64">
        <w:rPr>
          <w:rFonts w:ascii="Arial" w:hAnsi="Arial" w:cs="Arial"/>
        </w:rPr>
        <w:t xml:space="preserve"> (13).</w:t>
      </w:r>
      <w:r w:rsidR="000E4CE1" w:rsidRPr="00192F64">
        <w:rPr>
          <w:rFonts w:ascii="Arial" w:hAnsi="Arial" w:cs="Arial"/>
        </w:rPr>
        <w:t xml:space="preserve">  The Sporting Good Manufacturer’s Association annual survey </w:t>
      </w:r>
      <w:r w:rsidR="00795595" w:rsidRPr="00192F64">
        <w:rPr>
          <w:rFonts w:ascii="Arial" w:hAnsi="Arial" w:cs="Arial"/>
        </w:rPr>
        <w:t>of</w:t>
      </w:r>
      <w:r w:rsidR="000E4CE1" w:rsidRPr="00192F64">
        <w:rPr>
          <w:rFonts w:ascii="Arial" w:hAnsi="Arial" w:cs="Arial"/>
        </w:rPr>
        <w:t xml:space="preserve"> sports participation in the U.S.A. </w:t>
      </w:r>
      <w:r w:rsidR="00192F64" w:rsidRPr="00192F64">
        <w:rPr>
          <w:rFonts w:ascii="Arial" w:hAnsi="Arial" w:cs="Arial"/>
        </w:rPr>
        <w:t>(</w:t>
      </w:r>
      <w:r w:rsidR="00192F64">
        <w:rPr>
          <w:rFonts w:ascii="Arial" w:hAnsi="Arial" w:cs="Arial"/>
        </w:rPr>
        <w:t>2</w:t>
      </w:r>
      <w:r w:rsidR="008516FD">
        <w:rPr>
          <w:rFonts w:ascii="Arial" w:hAnsi="Arial" w:cs="Arial"/>
        </w:rPr>
        <w:t>2</w:t>
      </w:r>
      <w:r w:rsidR="00192F64" w:rsidRPr="00192F64">
        <w:rPr>
          <w:rFonts w:ascii="Arial" w:hAnsi="Arial" w:cs="Arial"/>
        </w:rPr>
        <w:t>)</w:t>
      </w:r>
      <w:r w:rsidR="00192F64">
        <w:rPr>
          <w:rFonts w:ascii="Arial" w:hAnsi="Arial" w:cs="Arial"/>
        </w:rPr>
        <w:t xml:space="preserve"> </w:t>
      </w:r>
      <w:r w:rsidR="00795595" w:rsidRPr="00192F64">
        <w:rPr>
          <w:rFonts w:ascii="Arial" w:hAnsi="Arial" w:cs="Arial"/>
        </w:rPr>
        <w:t xml:space="preserve">indicates </w:t>
      </w:r>
      <w:r w:rsidR="000E4CE1" w:rsidRPr="00192F64">
        <w:rPr>
          <w:rFonts w:ascii="Arial" w:hAnsi="Arial" w:cs="Arial"/>
        </w:rPr>
        <w:t>that 3.655 million Americans played paintball in 2010, which compares favorably with Ice Hockey (2.145 million participants), Lacrosse (1.648 million participants), Rugby (1.130 million participants), and Fast Pitch Softball (2.389 Million participants)</w:t>
      </w:r>
      <w:r w:rsidR="00A00FFF" w:rsidRPr="00192F64">
        <w:rPr>
          <w:rFonts w:ascii="Arial" w:hAnsi="Arial" w:cs="Arial"/>
        </w:rPr>
        <w:t xml:space="preserve">.  </w:t>
      </w:r>
      <w:r w:rsidRPr="00192F64">
        <w:rPr>
          <w:rFonts w:ascii="Arial" w:hAnsi="Arial" w:cs="Arial"/>
        </w:rPr>
        <w:t>While most paintball players play for fun, competitive paintball is played at the professional level (14) and as a club sport at colleges, universities, and high schools (15) and the popularity of paintball is evidenced by the video games NPPL Championship Paintball 2009 (16) and Greg Hastings Paintball 2 (17).</w:t>
      </w:r>
    </w:p>
    <w:p w:rsidR="00192F64" w:rsidRDefault="00D36BBA" w:rsidP="000E4CE1">
      <w:pPr>
        <w:spacing w:line="480" w:lineRule="auto"/>
        <w:rPr>
          <w:rFonts w:ascii="Arial" w:hAnsi="Arial" w:cs="Arial"/>
        </w:rPr>
      </w:pPr>
      <w:r w:rsidRPr="00192F64">
        <w:rPr>
          <w:rFonts w:ascii="Arial" w:hAnsi="Arial" w:cs="Arial"/>
        </w:rPr>
        <w:tab/>
      </w:r>
      <w:r w:rsidR="00003C30">
        <w:rPr>
          <w:rFonts w:ascii="Arial" w:hAnsi="Arial" w:cs="Arial"/>
        </w:rPr>
        <w:t xml:space="preserve">Vast research has been conducted on the various health consequences in playing paintball. In this regard, </w:t>
      </w:r>
      <w:r w:rsidRPr="00192F64">
        <w:rPr>
          <w:rFonts w:ascii="Arial" w:hAnsi="Arial" w:cs="Arial"/>
        </w:rPr>
        <w:t xml:space="preserve"> paintball </w:t>
      </w:r>
      <w:r w:rsidR="00003C30">
        <w:rPr>
          <w:rFonts w:ascii="Arial" w:hAnsi="Arial" w:cs="Arial"/>
        </w:rPr>
        <w:t xml:space="preserve">can induce </w:t>
      </w:r>
      <w:r w:rsidRPr="00192F64">
        <w:rPr>
          <w:rFonts w:ascii="Arial" w:hAnsi="Arial" w:cs="Arial"/>
        </w:rPr>
        <w:t xml:space="preserve"> </w:t>
      </w:r>
      <w:r w:rsidR="00003C30">
        <w:rPr>
          <w:rFonts w:ascii="Arial" w:hAnsi="Arial" w:cs="Arial"/>
        </w:rPr>
        <w:t xml:space="preserve">contusions </w:t>
      </w:r>
      <w:r w:rsidRPr="00192F64">
        <w:rPr>
          <w:rFonts w:ascii="Arial" w:hAnsi="Arial" w:cs="Arial"/>
        </w:rPr>
        <w:t xml:space="preserve"> of the skin </w:t>
      </w:r>
      <w:r w:rsidR="00003C30">
        <w:rPr>
          <w:rFonts w:ascii="Arial" w:hAnsi="Arial" w:cs="Arial"/>
        </w:rPr>
        <w:t xml:space="preserve">known as </w:t>
      </w:r>
      <w:r w:rsidR="00003C30" w:rsidRPr="00192F64">
        <w:rPr>
          <w:rFonts w:ascii="Arial" w:hAnsi="Arial" w:cs="Arial"/>
        </w:rPr>
        <w:t xml:space="preserve">“paintball </w:t>
      </w:r>
      <w:proofErr w:type="spellStart"/>
      <w:r w:rsidR="00003C30" w:rsidRPr="00192F64">
        <w:rPr>
          <w:rFonts w:ascii="Arial" w:hAnsi="Arial" w:cs="Arial"/>
        </w:rPr>
        <w:t>purpura</w:t>
      </w:r>
      <w:proofErr w:type="spellEnd"/>
      <w:r w:rsidR="00003C30" w:rsidRPr="00192F64">
        <w:rPr>
          <w:rFonts w:ascii="Arial" w:hAnsi="Arial" w:cs="Arial"/>
        </w:rPr>
        <w:t xml:space="preserve">” </w:t>
      </w:r>
      <w:r w:rsidRPr="00192F64">
        <w:rPr>
          <w:rFonts w:ascii="Arial" w:hAnsi="Arial" w:cs="Arial"/>
        </w:rPr>
        <w:t xml:space="preserve">due to being hit with a paintball </w:t>
      </w:r>
      <w:r w:rsidR="00003C30">
        <w:rPr>
          <w:rFonts w:ascii="Arial" w:hAnsi="Arial" w:cs="Arial"/>
        </w:rPr>
        <w:t>(</w:t>
      </w:r>
      <w:r w:rsidRPr="00192F64">
        <w:rPr>
          <w:rFonts w:ascii="Arial" w:hAnsi="Arial" w:cs="Arial"/>
        </w:rPr>
        <w:t>1; 4; 9) and eye injur</w:t>
      </w:r>
      <w:r w:rsidR="00003C30">
        <w:rPr>
          <w:rFonts w:ascii="Arial" w:hAnsi="Arial" w:cs="Arial"/>
        </w:rPr>
        <w:t xml:space="preserve">ies </w:t>
      </w:r>
      <w:r w:rsidRPr="00192F64">
        <w:rPr>
          <w:rFonts w:ascii="Arial" w:hAnsi="Arial" w:cs="Arial"/>
        </w:rPr>
        <w:t xml:space="preserve"> due to failure to use appropriate protective equipment when playing paintball (3; 5; 7; 8; 10). </w:t>
      </w:r>
      <w:r w:rsidR="002C4B84" w:rsidRPr="00192F64">
        <w:rPr>
          <w:rFonts w:ascii="Arial" w:hAnsi="Arial" w:cs="Arial"/>
        </w:rPr>
        <w:t xml:space="preserve"> </w:t>
      </w:r>
      <w:r w:rsidR="00192F64" w:rsidRPr="00192F64">
        <w:rPr>
          <w:rFonts w:ascii="Arial" w:hAnsi="Arial" w:cs="Arial"/>
        </w:rPr>
        <w:t xml:space="preserve">However, the intensity and duration of physical activity when playing paintball has not been well documented. </w:t>
      </w:r>
    </w:p>
    <w:p w:rsidR="00D36BBA" w:rsidRPr="00192F64" w:rsidRDefault="00D36BBA" w:rsidP="000E4CE1">
      <w:pPr>
        <w:spacing w:line="480" w:lineRule="auto"/>
        <w:ind w:firstLine="720"/>
        <w:rPr>
          <w:rFonts w:ascii="Arial" w:hAnsi="Arial" w:cs="Arial"/>
        </w:rPr>
      </w:pPr>
      <w:r w:rsidRPr="00192F64">
        <w:rPr>
          <w:rFonts w:ascii="Arial" w:hAnsi="Arial" w:cs="Arial"/>
        </w:rPr>
        <w:lastRenderedPageBreak/>
        <w:t>When playing paintball, players must run, jog, walk, and crawl to move around the playing area while trying to shoot opponents without being shot.  A paintball game may last from a few minutes to several hours, depending on the format of the game being played and the rules for ending the game.  For instance, most tournament games and games played on tournament style fields last only a few minutes since the size of the playing field is relative</w:t>
      </w:r>
      <w:ins w:id="68" w:author="Gregory A Brown" w:date="2013-01-17T10:14:00Z">
        <w:r w:rsidR="00F87D8E">
          <w:rPr>
            <w:rFonts w:ascii="Arial" w:hAnsi="Arial" w:cs="Arial"/>
          </w:rPr>
          <w:t>ly</w:t>
        </w:r>
      </w:ins>
      <w:r w:rsidRPr="00192F64">
        <w:rPr>
          <w:rFonts w:ascii="Arial" w:hAnsi="Arial" w:cs="Arial"/>
        </w:rPr>
        <w:t xml:space="preserve"> small (roughly the size of a baseball infield), so game play requires short sprints and fast reflexes.  In tournament style games, once a player is hit they immediately leave the playing area until the next game.  On the other end of the spectrum, there are some scenario games that last for 24 hours and the playing field is several hundred acres.  In a long scenario game, players work to achieve specific objectives and hit players can return to game play after meeting some type of conditions (such as 10 minutes in the “hospital” or by being tagged back in by the “medic”).  In a large field scenario game, players will run, walk, jog, and crawl during game play and may stay in play for many hours. </w:t>
      </w:r>
      <w:r w:rsidR="00203DAE">
        <w:rPr>
          <w:rFonts w:ascii="Arial" w:hAnsi="Arial" w:cs="Arial"/>
        </w:rPr>
        <w:t xml:space="preserve">The study of </w:t>
      </w:r>
      <w:proofErr w:type="spellStart"/>
      <w:r w:rsidRPr="00192F64">
        <w:rPr>
          <w:rFonts w:ascii="Arial" w:hAnsi="Arial" w:cs="Arial"/>
        </w:rPr>
        <w:t>Porcari</w:t>
      </w:r>
      <w:proofErr w:type="spellEnd"/>
      <w:r w:rsidRPr="00192F64">
        <w:rPr>
          <w:rFonts w:ascii="Arial" w:hAnsi="Arial" w:cs="Arial"/>
        </w:rPr>
        <w:t xml:space="preserve"> et al. (11) </w:t>
      </w:r>
      <w:r w:rsidR="00203DAE">
        <w:rPr>
          <w:rFonts w:ascii="Arial" w:hAnsi="Arial" w:cs="Arial"/>
        </w:rPr>
        <w:t>eval</w:t>
      </w:r>
      <w:r w:rsidR="0087638A">
        <w:rPr>
          <w:rFonts w:ascii="Arial" w:hAnsi="Arial" w:cs="Arial"/>
        </w:rPr>
        <w:t>u</w:t>
      </w:r>
      <w:r w:rsidR="00203DAE">
        <w:rPr>
          <w:rFonts w:ascii="Arial" w:hAnsi="Arial" w:cs="Arial"/>
        </w:rPr>
        <w:t>ated</w:t>
      </w:r>
      <w:r w:rsidRPr="00192F64">
        <w:rPr>
          <w:rFonts w:ascii="Arial" w:hAnsi="Arial" w:cs="Arial"/>
        </w:rPr>
        <w:t xml:space="preserve"> heart rate</w:t>
      </w:r>
      <w:ins w:id="69" w:author="Gregory A Brown" w:date="2013-01-17T10:16:00Z">
        <w:r w:rsidR="00F87D8E">
          <w:rPr>
            <w:rFonts w:ascii="Arial" w:hAnsi="Arial" w:cs="Arial"/>
          </w:rPr>
          <w:t xml:space="preserve"> (HR)</w:t>
        </w:r>
      </w:ins>
      <w:r w:rsidRPr="00192F64">
        <w:rPr>
          <w:rFonts w:ascii="Arial" w:hAnsi="Arial" w:cs="Arial"/>
        </w:rPr>
        <w:t xml:space="preserve"> while the participants played paintball and the </w:t>
      </w:r>
      <w:del w:id="70" w:author="Gregory A Brown" w:date="2013-01-17T10:16:00Z">
        <w:r w:rsidRPr="00192F64" w:rsidDel="00F87D8E">
          <w:rPr>
            <w:rFonts w:ascii="Arial" w:hAnsi="Arial" w:cs="Arial"/>
          </w:rPr>
          <w:delText>heart rate</w:delText>
        </w:r>
      </w:del>
      <w:ins w:id="71" w:author="Gregory A Brown" w:date="2013-01-17T10:16:00Z">
        <w:r w:rsidR="00F87D8E">
          <w:rPr>
            <w:rFonts w:ascii="Arial" w:hAnsi="Arial" w:cs="Arial"/>
          </w:rPr>
          <w:t>HR</w:t>
        </w:r>
      </w:ins>
      <w:r w:rsidRPr="00192F64">
        <w:rPr>
          <w:rFonts w:ascii="Arial" w:hAnsi="Arial" w:cs="Arial"/>
        </w:rPr>
        <w:t xml:space="preserve"> was then used to estimate oxygen consumption</w:t>
      </w:r>
      <w:ins w:id="72" w:author="Gregory A Brown" w:date="2013-01-17T10:15:00Z">
        <w:r w:rsidR="00F87D8E">
          <w:rPr>
            <w:rFonts w:ascii="Arial" w:hAnsi="Arial" w:cs="Arial"/>
          </w:rPr>
          <w:t xml:space="preserve"> (VO</w:t>
        </w:r>
        <w:r w:rsidR="00F87D8E" w:rsidRPr="00F87D8E">
          <w:rPr>
            <w:rFonts w:ascii="Arial" w:hAnsi="Arial" w:cs="Arial"/>
            <w:vertAlign w:val="subscript"/>
          </w:rPr>
          <w:t>2</w:t>
        </w:r>
        <w:r w:rsidR="00F87D8E">
          <w:rPr>
            <w:rFonts w:ascii="Arial" w:hAnsi="Arial" w:cs="Arial"/>
          </w:rPr>
          <w:t>)</w:t>
        </w:r>
      </w:ins>
      <w:r w:rsidRPr="00192F64">
        <w:rPr>
          <w:rFonts w:ascii="Arial" w:hAnsi="Arial" w:cs="Arial"/>
        </w:rPr>
        <w:t xml:space="preserve"> during paintball play</w:t>
      </w:r>
      <w:ins w:id="73" w:author="Gregory A Brown" w:date="2013-01-17T10:15:00Z">
        <w:r w:rsidR="00F87D8E">
          <w:rPr>
            <w:rFonts w:ascii="Arial" w:hAnsi="Arial" w:cs="Arial"/>
          </w:rPr>
          <w:t xml:space="preserve"> based upon a previously </w:t>
        </w:r>
      </w:ins>
      <w:ins w:id="74" w:author="Gregory A Brown" w:date="2013-01-17T10:16:00Z">
        <w:r w:rsidR="00F87D8E">
          <w:rPr>
            <w:rFonts w:ascii="Arial" w:hAnsi="Arial" w:cs="Arial"/>
          </w:rPr>
          <w:t>determined</w:t>
        </w:r>
      </w:ins>
      <w:ins w:id="75" w:author="Gregory A Brown" w:date="2013-01-17T10:15:00Z">
        <w:r w:rsidR="00F87D8E">
          <w:rPr>
            <w:rFonts w:ascii="Arial" w:hAnsi="Arial" w:cs="Arial"/>
          </w:rPr>
          <w:t xml:space="preserve"> </w:t>
        </w:r>
      </w:ins>
      <w:ins w:id="76" w:author="Gregory A Brown" w:date="2013-01-17T10:16:00Z">
        <w:r w:rsidR="00F87D8E">
          <w:rPr>
            <w:rFonts w:ascii="Arial" w:hAnsi="Arial" w:cs="Arial"/>
          </w:rPr>
          <w:t>HR</w:t>
        </w:r>
      </w:ins>
      <w:ins w:id="77" w:author="Gregory A Brown" w:date="2013-01-17T10:15:00Z">
        <w:r w:rsidR="00F87D8E">
          <w:rPr>
            <w:rFonts w:ascii="Arial" w:hAnsi="Arial" w:cs="Arial"/>
          </w:rPr>
          <w:t>/VO</w:t>
        </w:r>
        <w:r w:rsidR="00F87D8E" w:rsidRPr="00F87D8E">
          <w:rPr>
            <w:rFonts w:ascii="Arial" w:hAnsi="Arial" w:cs="Arial"/>
            <w:vertAlign w:val="subscript"/>
          </w:rPr>
          <w:t>2</w:t>
        </w:r>
        <w:r w:rsidR="00F87D8E">
          <w:rPr>
            <w:rFonts w:ascii="Arial" w:hAnsi="Arial" w:cs="Arial"/>
          </w:rPr>
          <w:t xml:space="preserve"> relationship from a graded exercise test</w:t>
        </w:r>
      </w:ins>
      <w:r w:rsidRPr="00192F64">
        <w:rPr>
          <w:rFonts w:ascii="Arial" w:hAnsi="Arial" w:cs="Arial"/>
        </w:rPr>
        <w:t xml:space="preserve">. Although </w:t>
      </w:r>
      <w:proofErr w:type="spellStart"/>
      <w:r w:rsidRPr="00192F64">
        <w:rPr>
          <w:rFonts w:ascii="Arial" w:hAnsi="Arial" w:cs="Arial"/>
        </w:rPr>
        <w:t>Porcari</w:t>
      </w:r>
      <w:proofErr w:type="spellEnd"/>
      <w:r w:rsidRPr="00192F64">
        <w:rPr>
          <w:rFonts w:ascii="Arial" w:hAnsi="Arial" w:cs="Arial"/>
        </w:rPr>
        <w:t xml:space="preserve"> et al. (11) observed an average </w:t>
      </w:r>
      <w:del w:id="78" w:author="Gregory A Brown" w:date="2013-01-17T10:16:00Z">
        <w:r w:rsidRPr="00192F64" w:rsidDel="00F87D8E">
          <w:rPr>
            <w:rFonts w:ascii="Arial" w:hAnsi="Arial" w:cs="Arial"/>
          </w:rPr>
          <w:delText>heart rate</w:delText>
        </w:r>
      </w:del>
      <w:ins w:id="79" w:author="Gregory A Brown" w:date="2013-01-17T10:16:00Z">
        <w:r w:rsidR="00F87D8E">
          <w:rPr>
            <w:rFonts w:ascii="Arial" w:hAnsi="Arial" w:cs="Arial"/>
          </w:rPr>
          <w:t>HR</w:t>
        </w:r>
      </w:ins>
      <w:r w:rsidRPr="00192F64">
        <w:rPr>
          <w:rFonts w:ascii="Arial" w:hAnsi="Arial" w:cs="Arial"/>
        </w:rPr>
        <w:t xml:space="preserve"> of 68-73% of </w:t>
      </w:r>
      <w:ins w:id="80" w:author="Gregory A Brown" w:date="2013-01-17T10:14:00Z">
        <w:r w:rsidR="00F87D8E">
          <w:rPr>
            <w:rFonts w:ascii="Arial" w:hAnsi="Arial" w:cs="Arial"/>
          </w:rPr>
          <w:t xml:space="preserve">measured </w:t>
        </w:r>
      </w:ins>
      <w:r w:rsidRPr="00192F64">
        <w:rPr>
          <w:rFonts w:ascii="Arial" w:hAnsi="Arial" w:cs="Arial"/>
        </w:rPr>
        <w:t>maximal</w:t>
      </w:r>
      <w:ins w:id="81" w:author="Gregory A Brown" w:date="2013-01-17T10:17:00Z">
        <w:r w:rsidR="00F87D8E">
          <w:rPr>
            <w:rFonts w:ascii="Arial" w:hAnsi="Arial" w:cs="Arial"/>
          </w:rPr>
          <w:t xml:space="preserve"> HR</w:t>
        </w:r>
      </w:ins>
      <w:r w:rsidRPr="00192F64">
        <w:rPr>
          <w:rFonts w:ascii="Arial" w:hAnsi="Arial" w:cs="Arial"/>
        </w:rPr>
        <w:t xml:space="preserve"> while playing paintball, and this </w:t>
      </w:r>
      <w:del w:id="82" w:author="Gregory A Brown" w:date="2013-01-17T10:17:00Z">
        <w:r w:rsidRPr="00192F64" w:rsidDel="00F87D8E">
          <w:rPr>
            <w:rFonts w:ascii="Arial" w:hAnsi="Arial" w:cs="Arial"/>
          </w:rPr>
          <w:delText>increase in heart rate</w:delText>
        </w:r>
      </w:del>
      <w:ins w:id="83" w:author="Gregory A Brown" w:date="2013-01-17T10:17:00Z">
        <w:r w:rsidR="00F87D8E">
          <w:rPr>
            <w:rFonts w:ascii="Arial" w:hAnsi="Arial" w:cs="Arial"/>
          </w:rPr>
          <w:t>HR</w:t>
        </w:r>
      </w:ins>
      <w:r w:rsidRPr="00192F64">
        <w:rPr>
          <w:rFonts w:ascii="Arial" w:hAnsi="Arial" w:cs="Arial"/>
        </w:rPr>
        <w:t xml:space="preserve"> corresponds to exercise at 56-64% of VO</w:t>
      </w:r>
      <w:r w:rsidRPr="00192F64">
        <w:rPr>
          <w:rFonts w:ascii="Arial" w:hAnsi="Arial" w:cs="Arial"/>
          <w:vertAlign w:val="subscript"/>
        </w:rPr>
        <w:t>2</w:t>
      </w:r>
      <w:r w:rsidRPr="00192F64">
        <w:rPr>
          <w:rFonts w:ascii="Arial" w:hAnsi="Arial" w:cs="Arial"/>
        </w:rPr>
        <w:t xml:space="preserve">max, these authors acknowledged that it was not possible to discern between increases in </w:t>
      </w:r>
      <w:del w:id="84" w:author="Gregory A Brown" w:date="2013-01-17T10:17:00Z">
        <w:r w:rsidRPr="00192F64" w:rsidDel="00F87D8E">
          <w:rPr>
            <w:rFonts w:ascii="Arial" w:hAnsi="Arial" w:cs="Arial"/>
          </w:rPr>
          <w:delText>heart rate</w:delText>
        </w:r>
      </w:del>
      <w:ins w:id="85" w:author="Gregory A Brown" w:date="2013-01-17T10:17:00Z">
        <w:r w:rsidR="00F87D8E">
          <w:rPr>
            <w:rFonts w:ascii="Arial" w:hAnsi="Arial" w:cs="Arial"/>
          </w:rPr>
          <w:t>HR</w:t>
        </w:r>
      </w:ins>
      <w:r w:rsidRPr="00192F64">
        <w:rPr>
          <w:rFonts w:ascii="Arial" w:hAnsi="Arial" w:cs="Arial"/>
        </w:rPr>
        <w:t xml:space="preserve"> due to excitement</w:t>
      </w:r>
      <w:r w:rsidR="00203DAE">
        <w:rPr>
          <w:rFonts w:ascii="Arial" w:hAnsi="Arial" w:cs="Arial"/>
        </w:rPr>
        <w:t>,</w:t>
      </w:r>
      <w:r w:rsidRPr="00192F64">
        <w:rPr>
          <w:rFonts w:ascii="Arial" w:hAnsi="Arial" w:cs="Arial"/>
        </w:rPr>
        <w:t xml:space="preserve"> nervousness, and increases in metabolism</w:t>
      </w:r>
      <w:r w:rsidR="00203DAE">
        <w:rPr>
          <w:rFonts w:ascii="Arial" w:hAnsi="Arial" w:cs="Arial"/>
        </w:rPr>
        <w:t xml:space="preserve"> </w:t>
      </w:r>
      <w:r w:rsidR="00203DAE" w:rsidRPr="00192F64">
        <w:rPr>
          <w:rFonts w:ascii="Arial" w:hAnsi="Arial" w:cs="Arial"/>
        </w:rPr>
        <w:t xml:space="preserve">which can increase </w:t>
      </w:r>
      <w:del w:id="86" w:author="Gregory A Brown" w:date="2013-01-17T10:17:00Z">
        <w:r w:rsidR="00203DAE" w:rsidRPr="00192F64" w:rsidDel="00F87D8E">
          <w:rPr>
            <w:rFonts w:ascii="Arial" w:hAnsi="Arial" w:cs="Arial"/>
          </w:rPr>
          <w:delText>heart rate</w:delText>
        </w:r>
      </w:del>
      <w:ins w:id="87" w:author="Gregory A Brown" w:date="2013-01-17T10:17:00Z">
        <w:r w:rsidR="00F87D8E">
          <w:rPr>
            <w:rFonts w:ascii="Arial" w:hAnsi="Arial" w:cs="Arial"/>
          </w:rPr>
          <w:t>HR</w:t>
        </w:r>
      </w:ins>
      <w:r w:rsidR="00203DAE" w:rsidRPr="00192F64">
        <w:rPr>
          <w:rFonts w:ascii="Arial" w:hAnsi="Arial" w:cs="Arial"/>
        </w:rPr>
        <w:t xml:space="preserve"> without a concomitant increase in oxygen consumption (2)</w:t>
      </w:r>
      <w:ins w:id="88" w:author="Gregory A Brown" w:date="2013-01-17T10:18:00Z">
        <w:r w:rsidR="007479D9">
          <w:rPr>
            <w:rFonts w:ascii="Arial" w:hAnsi="Arial" w:cs="Arial"/>
          </w:rPr>
          <w:t xml:space="preserve">, </w:t>
        </w:r>
      </w:ins>
      <w:del w:id="89" w:author="Gregory A Brown" w:date="2013-01-17T10:18:00Z">
        <w:r w:rsidRPr="00192F64" w:rsidDel="007479D9">
          <w:rPr>
            <w:rFonts w:ascii="Arial" w:hAnsi="Arial" w:cs="Arial"/>
          </w:rPr>
          <w:delText xml:space="preserve">.  </w:delText>
        </w:r>
        <w:r w:rsidR="00203DAE" w:rsidDel="007479D9">
          <w:rPr>
            <w:rFonts w:ascii="Arial" w:hAnsi="Arial" w:cs="Arial"/>
          </w:rPr>
          <w:delText>T</w:delText>
        </w:r>
      </w:del>
      <w:ins w:id="90" w:author="Gregory A Brown" w:date="2013-01-17T10:18:00Z">
        <w:r w:rsidR="007479D9">
          <w:rPr>
            <w:rFonts w:ascii="Arial" w:hAnsi="Arial" w:cs="Arial"/>
          </w:rPr>
          <w:t>t</w:t>
        </w:r>
      </w:ins>
      <w:r w:rsidR="00203DAE">
        <w:rPr>
          <w:rFonts w:ascii="Arial" w:hAnsi="Arial" w:cs="Arial"/>
        </w:rPr>
        <w:t>hereby yielding the findings of</w:t>
      </w:r>
      <w:ins w:id="91" w:author="Gregory A Brown" w:date="2013-01-17T10:17:00Z">
        <w:r w:rsidR="00F87D8E">
          <w:rPr>
            <w:rFonts w:ascii="Arial" w:hAnsi="Arial" w:cs="Arial"/>
          </w:rPr>
          <w:t xml:space="preserve"> </w:t>
        </w:r>
      </w:ins>
      <w:proofErr w:type="spellStart"/>
      <w:r w:rsidRPr="00192F64">
        <w:rPr>
          <w:rFonts w:ascii="Arial" w:hAnsi="Arial" w:cs="Arial"/>
        </w:rPr>
        <w:t>Porcari</w:t>
      </w:r>
      <w:proofErr w:type="spellEnd"/>
      <w:r w:rsidRPr="00192F64">
        <w:rPr>
          <w:rFonts w:ascii="Arial" w:hAnsi="Arial" w:cs="Arial"/>
        </w:rPr>
        <w:t xml:space="preserve"> et al. (11) </w:t>
      </w:r>
      <w:r w:rsidR="00203DAE">
        <w:rPr>
          <w:rFonts w:ascii="Arial" w:hAnsi="Arial" w:cs="Arial"/>
        </w:rPr>
        <w:t>questionable</w:t>
      </w:r>
      <w:r w:rsidRPr="00192F64">
        <w:rPr>
          <w:rFonts w:ascii="Arial" w:hAnsi="Arial" w:cs="Arial"/>
        </w:rPr>
        <w:t xml:space="preserve">.  Furthermore, the amount of time spent in active game play, as </w:t>
      </w:r>
      <w:r w:rsidRPr="00192F64">
        <w:rPr>
          <w:rFonts w:ascii="Arial" w:hAnsi="Arial" w:cs="Arial"/>
        </w:rPr>
        <w:lastRenderedPageBreak/>
        <w:t xml:space="preserve">compared </w:t>
      </w:r>
      <w:del w:id="92" w:author="Gregory A Brown" w:date="2013-01-17T10:19:00Z">
        <w:r w:rsidRPr="00192F64" w:rsidDel="007479D9">
          <w:rPr>
            <w:rFonts w:ascii="Arial" w:hAnsi="Arial" w:cs="Arial"/>
          </w:rPr>
          <w:delText xml:space="preserve">to </w:delText>
        </w:r>
      </w:del>
      <w:ins w:id="93" w:author="Gregory A Brown" w:date="2013-01-17T10:19:00Z">
        <w:r w:rsidR="007479D9">
          <w:rPr>
            <w:rFonts w:ascii="Arial" w:hAnsi="Arial" w:cs="Arial"/>
          </w:rPr>
          <w:t>with</w:t>
        </w:r>
        <w:r w:rsidR="007479D9" w:rsidRPr="00192F64">
          <w:rPr>
            <w:rFonts w:ascii="Arial" w:hAnsi="Arial" w:cs="Arial"/>
          </w:rPr>
          <w:t xml:space="preserve"> </w:t>
        </w:r>
      </w:ins>
      <w:r w:rsidRPr="00192F64">
        <w:rPr>
          <w:rFonts w:ascii="Arial" w:hAnsi="Arial" w:cs="Arial"/>
        </w:rPr>
        <w:t>time waiting for the next game to begin after being marked out, or talking between games, has not been reported.</w:t>
      </w:r>
    </w:p>
    <w:p w:rsidR="00377917" w:rsidRDefault="00D36BBA" w:rsidP="000E4CE1">
      <w:pPr>
        <w:spacing w:line="480" w:lineRule="auto"/>
        <w:rPr>
          <w:rFonts w:ascii="Arial" w:hAnsi="Arial" w:cs="Arial"/>
        </w:rPr>
      </w:pPr>
      <w:r w:rsidRPr="00192F64">
        <w:rPr>
          <w:rFonts w:ascii="Arial" w:hAnsi="Arial" w:cs="Arial"/>
        </w:rPr>
        <w:tab/>
      </w:r>
      <w:ins w:id="94" w:author="Gregory A Brown" w:date="2013-01-17T10:20:00Z">
        <w:r w:rsidR="00F94A49">
          <w:rPr>
            <w:rFonts w:ascii="Arial" w:hAnsi="Arial" w:cs="Arial"/>
          </w:rPr>
          <w:t xml:space="preserve">Based upon the </w:t>
        </w:r>
        <w:proofErr w:type="spellStart"/>
        <w:r w:rsidR="00F94A49">
          <w:rPr>
            <w:rFonts w:ascii="Arial" w:hAnsi="Arial" w:cs="Arial"/>
          </w:rPr>
          <w:t>foregoning</w:t>
        </w:r>
        <w:proofErr w:type="spellEnd"/>
        <w:r w:rsidR="00F94A49">
          <w:rPr>
            <w:rFonts w:ascii="Arial" w:hAnsi="Arial" w:cs="Arial"/>
          </w:rPr>
          <w:t xml:space="preserve">, </w:t>
        </w:r>
      </w:ins>
      <w:del w:id="95" w:author="Gregory A Brown" w:date="2013-01-17T10:20:00Z">
        <w:r w:rsidRPr="00192F64" w:rsidDel="00F94A49">
          <w:rPr>
            <w:rFonts w:ascii="Arial" w:hAnsi="Arial" w:cs="Arial"/>
          </w:rPr>
          <w:delText>T</w:delText>
        </w:r>
      </w:del>
      <w:ins w:id="96" w:author="Gregory A Brown" w:date="2013-01-17T10:20:00Z">
        <w:r w:rsidR="00F94A49">
          <w:rPr>
            <w:rFonts w:ascii="Arial" w:hAnsi="Arial" w:cs="Arial"/>
          </w:rPr>
          <w:t>t</w:t>
        </w:r>
      </w:ins>
      <w:r w:rsidRPr="00192F64">
        <w:rPr>
          <w:rFonts w:ascii="Arial" w:hAnsi="Arial" w:cs="Arial"/>
        </w:rPr>
        <w:t xml:space="preserve">he purpose of this </w:t>
      </w:r>
      <w:del w:id="97" w:author="Gregory A Brown" w:date="2013-01-18T09:58:00Z">
        <w:r w:rsidRPr="00192F64" w:rsidDel="00140790">
          <w:rPr>
            <w:rFonts w:ascii="Arial" w:hAnsi="Arial" w:cs="Arial"/>
          </w:rPr>
          <w:delText xml:space="preserve">project </w:delText>
        </w:r>
      </w:del>
      <w:ins w:id="98" w:author="Gregory A Brown" w:date="2013-01-18T09:58:00Z">
        <w:r w:rsidR="00140790">
          <w:rPr>
            <w:rFonts w:ascii="Arial" w:hAnsi="Arial" w:cs="Arial"/>
          </w:rPr>
          <w:t>study</w:t>
        </w:r>
        <w:r w:rsidR="00140790" w:rsidRPr="00192F64">
          <w:rPr>
            <w:rFonts w:ascii="Arial" w:hAnsi="Arial" w:cs="Arial"/>
          </w:rPr>
          <w:t xml:space="preserve"> </w:t>
        </w:r>
      </w:ins>
      <w:del w:id="99" w:author="Gregory A Brown" w:date="2013-01-17T10:20:00Z">
        <w:r w:rsidRPr="00192F64" w:rsidDel="00F94A49">
          <w:rPr>
            <w:rFonts w:ascii="Arial" w:hAnsi="Arial" w:cs="Arial"/>
          </w:rPr>
          <w:delText xml:space="preserve">is </w:delText>
        </w:r>
      </w:del>
      <w:ins w:id="100" w:author="Gregory A Brown" w:date="2013-01-17T10:20:00Z">
        <w:r w:rsidR="00F94A49">
          <w:rPr>
            <w:rFonts w:ascii="Arial" w:hAnsi="Arial" w:cs="Arial"/>
          </w:rPr>
          <w:t>was</w:t>
        </w:r>
        <w:r w:rsidR="00F94A49" w:rsidRPr="00192F64">
          <w:rPr>
            <w:rFonts w:ascii="Arial" w:hAnsi="Arial" w:cs="Arial"/>
          </w:rPr>
          <w:t xml:space="preserve"> </w:t>
        </w:r>
      </w:ins>
      <w:r w:rsidRPr="00192F64">
        <w:rPr>
          <w:rFonts w:ascii="Arial" w:hAnsi="Arial" w:cs="Arial"/>
        </w:rPr>
        <w:t xml:space="preserve">to use accelerometry and </w:t>
      </w:r>
      <w:del w:id="101" w:author="Gregory A Brown" w:date="2013-01-17T10:19:00Z">
        <w:r w:rsidRPr="00192F64" w:rsidDel="007479D9">
          <w:rPr>
            <w:rFonts w:ascii="Arial" w:hAnsi="Arial" w:cs="Arial"/>
          </w:rPr>
          <w:delText>heart rate</w:delText>
        </w:r>
      </w:del>
      <w:ins w:id="102" w:author="Gregory A Brown" w:date="2013-01-17T10:19:00Z">
        <w:r w:rsidR="007479D9">
          <w:rPr>
            <w:rFonts w:ascii="Arial" w:hAnsi="Arial" w:cs="Arial"/>
          </w:rPr>
          <w:t>HR</w:t>
        </w:r>
      </w:ins>
      <w:r w:rsidRPr="00192F64">
        <w:rPr>
          <w:rFonts w:ascii="Arial" w:hAnsi="Arial" w:cs="Arial"/>
        </w:rPr>
        <w:t xml:space="preserve"> measurements to quantify the level of physical activity while playing paintball.</w:t>
      </w:r>
    </w:p>
    <w:p w:rsidR="00192F64" w:rsidRPr="00192F64" w:rsidRDefault="00192F64" w:rsidP="000E4CE1">
      <w:pPr>
        <w:spacing w:line="480" w:lineRule="auto"/>
        <w:rPr>
          <w:rFonts w:ascii="Arial" w:hAnsi="Arial" w:cs="Arial"/>
          <w:b/>
          <w:bCs/>
          <w:color w:val="000000"/>
        </w:rPr>
      </w:pPr>
    </w:p>
    <w:p w:rsidR="009B344D" w:rsidRPr="00192F64" w:rsidRDefault="00AC4A3D" w:rsidP="000E4CE1">
      <w:pPr>
        <w:spacing w:line="480" w:lineRule="auto"/>
        <w:rPr>
          <w:rFonts w:ascii="Arial" w:hAnsi="Arial" w:cs="Arial"/>
          <w:b/>
          <w:bCs/>
        </w:rPr>
      </w:pPr>
      <w:r w:rsidRPr="00192F64">
        <w:rPr>
          <w:rFonts w:ascii="Arial" w:hAnsi="Arial" w:cs="Arial"/>
          <w:b/>
          <w:bCs/>
        </w:rPr>
        <w:t xml:space="preserve">Methods </w:t>
      </w:r>
    </w:p>
    <w:p w:rsidR="0036168B" w:rsidRPr="00192F64" w:rsidRDefault="0036168B" w:rsidP="000E4CE1">
      <w:pPr>
        <w:spacing w:line="480" w:lineRule="auto"/>
        <w:rPr>
          <w:rFonts w:ascii="Arial" w:hAnsi="Arial" w:cs="Arial"/>
          <w:iCs/>
          <w:color w:val="000000"/>
        </w:rPr>
      </w:pPr>
      <w:r w:rsidRPr="00192F64">
        <w:rPr>
          <w:rFonts w:ascii="Arial" w:hAnsi="Arial" w:cs="Arial"/>
          <w:iCs/>
          <w:color w:val="000000"/>
        </w:rPr>
        <w:t xml:space="preserve">Overview:  In order to assess the </w:t>
      </w:r>
      <w:r w:rsidR="00BB5921" w:rsidRPr="00192F64">
        <w:rPr>
          <w:rFonts w:ascii="Arial" w:hAnsi="Arial" w:cs="Arial"/>
          <w:iCs/>
          <w:color w:val="000000"/>
        </w:rPr>
        <w:t xml:space="preserve">amount of intensity of </w:t>
      </w:r>
      <w:r w:rsidRPr="00192F64">
        <w:rPr>
          <w:rFonts w:ascii="Arial" w:hAnsi="Arial" w:cs="Arial"/>
          <w:iCs/>
          <w:color w:val="000000"/>
        </w:rPr>
        <w:t>physical activ</w:t>
      </w:r>
      <w:r w:rsidR="00BB5921" w:rsidRPr="00192F64">
        <w:rPr>
          <w:rFonts w:ascii="Arial" w:hAnsi="Arial" w:cs="Arial"/>
          <w:iCs/>
          <w:color w:val="000000"/>
        </w:rPr>
        <w:t xml:space="preserve">ity during paintball, </w:t>
      </w:r>
      <w:r w:rsidR="00192F64">
        <w:rPr>
          <w:rFonts w:ascii="Arial" w:hAnsi="Arial" w:cs="Arial"/>
          <w:iCs/>
          <w:color w:val="000000"/>
        </w:rPr>
        <w:t xml:space="preserve">eleven </w:t>
      </w:r>
      <w:r w:rsidRPr="00192F64">
        <w:rPr>
          <w:rFonts w:ascii="Arial" w:hAnsi="Arial" w:cs="Arial"/>
          <w:iCs/>
          <w:color w:val="000000"/>
        </w:rPr>
        <w:t xml:space="preserve">healthy </w:t>
      </w:r>
      <w:r w:rsidR="00CC5E80">
        <w:rPr>
          <w:rFonts w:ascii="Arial" w:hAnsi="Arial" w:cs="Arial"/>
          <w:iCs/>
          <w:color w:val="000000"/>
        </w:rPr>
        <w:t>boys</w:t>
      </w:r>
      <w:r w:rsidR="00BB5921" w:rsidRPr="00192F64">
        <w:rPr>
          <w:rFonts w:ascii="Arial" w:hAnsi="Arial" w:cs="Arial"/>
          <w:iCs/>
          <w:color w:val="000000"/>
        </w:rPr>
        <w:t xml:space="preserve"> </w:t>
      </w:r>
      <w:r w:rsidR="00CC5E80">
        <w:rPr>
          <w:rFonts w:ascii="Arial" w:hAnsi="Arial" w:cs="Arial"/>
          <w:iCs/>
          <w:color w:val="000000"/>
        </w:rPr>
        <w:t>with paintball playing experience were</w:t>
      </w:r>
      <w:r w:rsidRPr="00192F64">
        <w:rPr>
          <w:rFonts w:ascii="Arial" w:hAnsi="Arial" w:cs="Arial"/>
          <w:iCs/>
          <w:color w:val="000000"/>
        </w:rPr>
        <w:t xml:space="preserve"> recruited as study participants.  The participants </w:t>
      </w:r>
      <w:r w:rsidR="00CC5E80">
        <w:rPr>
          <w:rFonts w:ascii="Arial" w:hAnsi="Arial" w:cs="Arial"/>
          <w:iCs/>
          <w:color w:val="000000"/>
        </w:rPr>
        <w:t>were</w:t>
      </w:r>
      <w:r w:rsidRPr="00192F64">
        <w:rPr>
          <w:rFonts w:ascii="Arial" w:hAnsi="Arial" w:cs="Arial"/>
          <w:iCs/>
          <w:color w:val="000000"/>
        </w:rPr>
        <w:t xml:space="preserve"> first evaluated for aerobic fitness and body composition</w:t>
      </w:r>
      <w:r w:rsidR="00CC5E80">
        <w:rPr>
          <w:rFonts w:ascii="Arial" w:hAnsi="Arial" w:cs="Arial"/>
          <w:iCs/>
          <w:color w:val="000000"/>
        </w:rPr>
        <w:t xml:space="preserve"> for</w:t>
      </w:r>
      <w:r w:rsidRPr="00192F64">
        <w:rPr>
          <w:rFonts w:ascii="Arial" w:hAnsi="Arial" w:cs="Arial"/>
          <w:iCs/>
          <w:color w:val="000000"/>
        </w:rPr>
        <w:t xml:space="preserve"> subject descriptive data, and </w:t>
      </w:r>
      <w:r w:rsidR="00BB5921" w:rsidRPr="00192F64">
        <w:rPr>
          <w:rFonts w:ascii="Arial" w:hAnsi="Arial" w:cs="Arial"/>
          <w:iCs/>
          <w:color w:val="000000"/>
        </w:rPr>
        <w:t xml:space="preserve">to develop a </w:t>
      </w:r>
      <w:del w:id="103" w:author="Gregory A Brown" w:date="2013-01-17T10:22:00Z">
        <w:r w:rsidR="00BB5921" w:rsidRPr="00192F64" w:rsidDel="006D5F18">
          <w:rPr>
            <w:rFonts w:ascii="Arial" w:hAnsi="Arial" w:cs="Arial"/>
            <w:iCs/>
            <w:color w:val="000000"/>
          </w:rPr>
          <w:delText>heart rate</w:delText>
        </w:r>
      </w:del>
      <w:ins w:id="104" w:author="Gregory A Brown" w:date="2013-01-17T10:22:00Z">
        <w:r w:rsidR="006D5F18">
          <w:rPr>
            <w:rFonts w:ascii="Arial" w:hAnsi="Arial" w:cs="Arial"/>
            <w:iCs/>
            <w:color w:val="000000"/>
          </w:rPr>
          <w:t>HR</w:t>
        </w:r>
      </w:ins>
      <w:r w:rsidR="00BB5921" w:rsidRPr="00192F64">
        <w:rPr>
          <w:rFonts w:ascii="Arial" w:hAnsi="Arial" w:cs="Arial"/>
          <w:iCs/>
          <w:color w:val="000000"/>
        </w:rPr>
        <w:t xml:space="preserve"> / VO</w:t>
      </w:r>
      <w:r w:rsidR="00BB5921" w:rsidRPr="00192F64">
        <w:rPr>
          <w:rFonts w:ascii="Arial" w:hAnsi="Arial" w:cs="Arial"/>
          <w:iCs/>
          <w:color w:val="000000"/>
          <w:vertAlign w:val="subscript"/>
        </w:rPr>
        <w:t>2</w:t>
      </w:r>
      <w:r w:rsidR="00BB5921" w:rsidRPr="00192F64">
        <w:rPr>
          <w:rFonts w:ascii="Arial" w:hAnsi="Arial" w:cs="Arial"/>
          <w:iCs/>
          <w:color w:val="000000"/>
        </w:rPr>
        <w:t xml:space="preserve"> regression for each subject</w:t>
      </w:r>
      <w:r w:rsidRPr="00192F64">
        <w:rPr>
          <w:rFonts w:ascii="Arial" w:hAnsi="Arial" w:cs="Arial"/>
          <w:iCs/>
          <w:color w:val="000000"/>
        </w:rPr>
        <w:t xml:space="preserve">.  On </w:t>
      </w:r>
      <w:del w:id="105" w:author="Gregory A Brown" w:date="2013-01-17T10:22:00Z">
        <w:r w:rsidRPr="00192F64" w:rsidDel="006D5F18">
          <w:rPr>
            <w:rFonts w:ascii="Arial" w:hAnsi="Arial" w:cs="Arial"/>
            <w:iCs/>
            <w:color w:val="000000"/>
          </w:rPr>
          <w:delText>another day</w:delText>
        </w:r>
      </w:del>
      <w:ins w:id="106" w:author="Gregory A Brown" w:date="2013-01-17T10:22:00Z">
        <w:r w:rsidR="006D5F18">
          <w:rPr>
            <w:rFonts w:ascii="Arial" w:hAnsi="Arial" w:cs="Arial"/>
            <w:iCs/>
            <w:color w:val="000000"/>
          </w:rPr>
          <w:t xml:space="preserve">a separate occasion, </w:t>
        </w:r>
      </w:ins>
      <w:del w:id="107" w:author="Gregory A Brown" w:date="2013-01-17T10:22:00Z">
        <w:r w:rsidRPr="00192F64" w:rsidDel="006D5F18">
          <w:rPr>
            <w:rFonts w:ascii="Arial" w:hAnsi="Arial" w:cs="Arial"/>
            <w:iCs/>
            <w:color w:val="000000"/>
          </w:rPr>
          <w:delText xml:space="preserve"> </w:delText>
        </w:r>
      </w:del>
      <w:r w:rsidRPr="00192F64">
        <w:rPr>
          <w:rFonts w:ascii="Arial" w:hAnsi="Arial" w:cs="Arial"/>
          <w:iCs/>
          <w:color w:val="000000"/>
        </w:rPr>
        <w:t xml:space="preserve">the subjects </w:t>
      </w:r>
      <w:r w:rsidR="00BB5921" w:rsidRPr="00192F64">
        <w:rPr>
          <w:rFonts w:ascii="Arial" w:hAnsi="Arial" w:cs="Arial"/>
          <w:iCs/>
          <w:color w:val="000000"/>
        </w:rPr>
        <w:t>engage</w:t>
      </w:r>
      <w:r w:rsidR="00CC5E80">
        <w:rPr>
          <w:rFonts w:ascii="Arial" w:hAnsi="Arial" w:cs="Arial"/>
          <w:iCs/>
          <w:color w:val="000000"/>
        </w:rPr>
        <w:t>d</w:t>
      </w:r>
      <w:r w:rsidR="00BB5921" w:rsidRPr="00192F64">
        <w:rPr>
          <w:rFonts w:ascii="Arial" w:hAnsi="Arial" w:cs="Arial"/>
          <w:iCs/>
          <w:color w:val="000000"/>
        </w:rPr>
        <w:t xml:space="preserve"> i</w:t>
      </w:r>
      <w:r w:rsidR="00CC5E80">
        <w:rPr>
          <w:rFonts w:ascii="Arial" w:hAnsi="Arial" w:cs="Arial"/>
          <w:iCs/>
          <w:color w:val="000000"/>
        </w:rPr>
        <w:t>n</w:t>
      </w:r>
      <w:r w:rsidR="00BB5921" w:rsidRPr="00192F64">
        <w:rPr>
          <w:rFonts w:ascii="Arial" w:hAnsi="Arial" w:cs="Arial"/>
          <w:iCs/>
          <w:color w:val="000000"/>
        </w:rPr>
        <w:t xml:space="preserve"> a day of paintball play while wearing a heart rate monitor and accelerometer to measure the level and intensity of physical activity while playing paintball</w:t>
      </w:r>
      <w:r w:rsidRPr="00192F64">
        <w:rPr>
          <w:rFonts w:ascii="Arial" w:hAnsi="Arial" w:cs="Arial"/>
          <w:iCs/>
          <w:color w:val="000000"/>
        </w:rPr>
        <w:t xml:space="preserve">.  </w:t>
      </w:r>
    </w:p>
    <w:p w:rsidR="0036168B" w:rsidRPr="00192F64" w:rsidRDefault="0036168B" w:rsidP="000E4CE1">
      <w:pPr>
        <w:spacing w:line="480" w:lineRule="auto"/>
        <w:rPr>
          <w:rFonts w:ascii="Arial" w:hAnsi="Arial" w:cs="Arial"/>
          <w:iCs/>
          <w:color w:val="000000"/>
        </w:rPr>
      </w:pPr>
    </w:p>
    <w:p w:rsidR="0036168B" w:rsidRPr="00192F64" w:rsidRDefault="0036168B" w:rsidP="000E4CE1">
      <w:pPr>
        <w:spacing w:line="480" w:lineRule="auto"/>
        <w:rPr>
          <w:rFonts w:ascii="Arial" w:hAnsi="Arial" w:cs="Arial"/>
        </w:rPr>
      </w:pPr>
      <w:proofErr w:type="gramStart"/>
      <w:r w:rsidRPr="00192F64">
        <w:rPr>
          <w:rFonts w:ascii="Arial" w:hAnsi="Arial" w:cs="Arial"/>
          <w:i/>
          <w:iCs/>
          <w:color w:val="000000"/>
        </w:rPr>
        <w:t>Initial Screening.</w:t>
      </w:r>
      <w:proofErr w:type="gramEnd"/>
      <w:r w:rsidRPr="00192F64">
        <w:rPr>
          <w:rFonts w:ascii="Arial" w:hAnsi="Arial" w:cs="Arial"/>
          <w:i/>
          <w:iCs/>
          <w:color w:val="000000"/>
        </w:rPr>
        <w:t xml:space="preserve">  </w:t>
      </w:r>
      <w:r w:rsidRPr="00192F64">
        <w:rPr>
          <w:rFonts w:ascii="Arial" w:hAnsi="Arial" w:cs="Arial"/>
          <w:color w:val="000000"/>
        </w:rPr>
        <w:t xml:space="preserve">After an initial discussion between the investigator(s) and potential </w:t>
      </w:r>
      <w:r w:rsidR="00E013D8">
        <w:rPr>
          <w:rFonts w:ascii="Arial" w:hAnsi="Arial" w:cs="Arial"/>
          <w:color w:val="000000"/>
        </w:rPr>
        <w:t>participant</w:t>
      </w:r>
      <w:r w:rsidR="007D0FCA" w:rsidRPr="00192F64">
        <w:rPr>
          <w:rFonts w:ascii="Arial" w:hAnsi="Arial" w:cs="Arial"/>
          <w:color w:val="000000"/>
        </w:rPr>
        <w:t xml:space="preserve"> and the </w:t>
      </w:r>
      <w:r w:rsidR="00E013D8">
        <w:rPr>
          <w:rFonts w:ascii="Arial" w:hAnsi="Arial" w:cs="Arial"/>
          <w:color w:val="000000"/>
        </w:rPr>
        <w:t>participan</w:t>
      </w:r>
      <w:r w:rsidR="00E013D8" w:rsidRPr="00192F64">
        <w:rPr>
          <w:rFonts w:ascii="Arial" w:hAnsi="Arial" w:cs="Arial"/>
          <w:color w:val="000000"/>
        </w:rPr>
        <w:t>t’s</w:t>
      </w:r>
      <w:r w:rsidR="007D0FCA" w:rsidRPr="00192F64">
        <w:rPr>
          <w:rFonts w:ascii="Arial" w:hAnsi="Arial" w:cs="Arial"/>
          <w:color w:val="000000"/>
        </w:rPr>
        <w:t xml:space="preserve"> parents</w:t>
      </w:r>
      <w:r w:rsidRPr="00192F64">
        <w:rPr>
          <w:rFonts w:ascii="Arial" w:hAnsi="Arial" w:cs="Arial"/>
          <w:color w:val="000000"/>
        </w:rPr>
        <w:t xml:space="preserve"> in which the goals, purposes, and expectations of the research </w:t>
      </w:r>
      <w:r w:rsidR="00203DAE">
        <w:rPr>
          <w:rFonts w:ascii="Arial" w:hAnsi="Arial" w:cs="Arial"/>
          <w:color w:val="000000"/>
        </w:rPr>
        <w:t>study</w:t>
      </w:r>
      <w:r w:rsidR="00203DAE" w:rsidRPr="00192F64">
        <w:rPr>
          <w:rFonts w:ascii="Arial" w:hAnsi="Arial" w:cs="Arial"/>
          <w:color w:val="000000"/>
        </w:rPr>
        <w:t xml:space="preserve"> </w:t>
      </w:r>
      <w:r w:rsidR="00203DAE">
        <w:rPr>
          <w:rFonts w:ascii="Arial" w:hAnsi="Arial" w:cs="Arial"/>
          <w:color w:val="000000"/>
        </w:rPr>
        <w:t>were</w:t>
      </w:r>
      <w:r w:rsidR="00203DAE" w:rsidRPr="00192F64">
        <w:rPr>
          <w:rFonts w:ascii="Arial" w:hAnsi="Arial" w:cs="Arial"/>
          <w:color w:val="000000"/>
        </w:rPr>
        <w:t xml:space="preserve"> </w:t>
      </w:r>
      <w:r w:rsidRPr="00192F64">
        <w:rPr>
          <w:rFonts w:ascii="Arial" w:hAnsi="Arial" w:cs="Arial"/>
          <w:color w:val="000000"/>
        </w:rPr>
        <w:t xml:space="preserve">covered, </w:t>
      </w:r>
      <w:r w:rsidR="00E013D8">
        <w:rPr>
          <w:rFonts w:ascii="Arial" w:hAnsi="Arial" w:cs="Arial"/>
          <w:color w:val="000000"/>
        </w:rPr>
        <w:t>participant</w:t>
      </w:r>
      <w:r w:rsidRPr="00192F64">
        <w:rPr>
          <w:rFonts w:ascii="Arial" w:hAnsi="Arial" w:cs="Arial"/>
          <w:color w:val="000000"/>
        </w:rPr>
        <w:t>s still willing to participate sign</w:t>
      </w:r>
      <w:r w:rsidR="00E013D8">
        <w:rPr>
          <w:rFonts w:ascii="Arial" w:hAnsi="Arial" w:cs="Arial"/>
          <w:color w:val="000000"/>
        </w:rPr>
        <w:t>ed</w:t>
      </w:r>
      <w:r w:rsidRPr="00192F64">
        <w:rPr>
          <w:rFonts w:ascii="Arial" w:hAnsi="Arial" w:cs="Arial"/>
          <w:color w:val="000000"/>
        </w:rPr>
        <w:t xml:space="preserve"> a document of </w:t>
      </w:r>
      <w:r w:rsidR="007D0FCA" w:rsidRPr="00192F64">
        <w:rPr>
          <w:rFonts w:ascii="Arial" w:hAnsi="Arial" w:cs="Arial"/>
          <w:color w:val="000000"/>
        </w:rPr>
        <w:t>assent and the parents complete</w:t>
      </w:r>
      <w:r w:rsidR="00E013D8">
        <w:rPr>
          <w:rFonts w:ascii="Arial" w:hAnsi="Arial" w:cs="Arial"/>
          <w:color w:val="000000"/>
        </w:rPr>
        <w:t>d</w:t>
      </w:r>
      <w:r w:rsidR="007D0FCA" w:rsidRPr="00192F64">
        <w:rPr>
          <w:rFonts w:ascii="Arial" w:hAnsi="Arial" w:cs="Arial"/>
          <w:color w:val="000000"/>
        </w:rPr>
        <w:t xml:space="preserve"> a document of </w:t>
      </w:r>
      <w:r w:rsidRPr="00192F64">
        <w:rPr>
          <w:rFonts w:ascii="Arial" w:hAnsi="Arial" w:cs="Arial"/>
          <w:color w:val="000000"/>
        </w:rPr>
        <w:t>informed consent</w:t>
      </w:r>
      <w:r w:rsidR="007D0FCA" w:rsidRPr="00192F64">
        <w:rPr>
          <w:rFonts w:ascii="Arial" w:hAnsi="Arial" w:cs="Arial"/>
          <w:color w:val="000000"/>
        </w:rPr>
        <w:t xml:space="preserve">.  The </w:t>
      </w:r>
      <w:r w:rsidR="00E013D8">
        <w:rPr>
          <w:rFonts w:ascii="Arial" w:hAnsi="Arial" w:cs="Arial"/>
          <w:color w:val="000000"/>
        </w:rPr>
        <w:t>participant</w:t>
      </w:r>
      <w:r w:rsidR="007D0FCA" w:rsidRPr="00192F64">
        <w:rPr>
          <w:rFonts w:ascii="Arial" w:hAnsi="Arial" w:cs="Arial"/>
          <w:color w:val="000000"/>
        </w:rPr>
        <w:t xml:space="preserve">’s, in </w:t>
      </w:r>
      <w:r w:rsidR="00970C81" w:rsidRPr="00192F64">
        <w:rPr>
          <w:rFonts w:ascii="Arial" w:hAnsi="Arial" w:cs="Arial"/>
          <w:color w:val="000000"/>
        </w:rPr>
        <w:t>conjunction</w:t>
      </w:r>
      <w:r w:rsidR="007D0FCA" w:rsidRPr="00192F64">
        <w:rPr>
          <w:rFonts w:ascii="Arial" w:hAnsi="Arial" w:cs="Arial"/>
          <w:color w:val="000000"/>
        </w:rPr>
        <w:t xml:space="preserve"> with their parents also</w:t>
      </w:r>
      <w:r w:rsidRPr="00192F64">
        <w:rPr>
          <w:rFonts w:ascii="Arial" w:hAnsi="Arial" w:cs="Arial"/>
          <w:color w:val="000000"/>
        </w:rPr>
        <w:t xml:space="preserve"> complete</w:t>
      </w:r>
      <w:r w:rsidR="00E013D8">
        <w:rPr>
          <w:rFonts w:ascii="Arial" w:hAnsi="Arial" w:cs="Arial"/>
          <w:color w:val="000000"/>
        </w:rPr>
        <w:t>d</w:t>
      </w:r>
      <w:r w:rsidRPr="00192F64">
        <w:rPr>
          <w:rFonts w:ascii="Arial" w:hAnsi="Arial" w:cs="Arial"/>
          <w:color w:val="000000"/>
        </w:rPr>
        <w:t xml:space="preserve"> a </w:t>
      </w:r>
      <w:r w:rsidR="007D0FCA" w:rsidRPr="00192F64">
        <w:rPr>
          <w:rFonts w:ascii="Arial" w:hAnsi="Arial" w:cs="Arial"/>
          <w:color w:val="000000"/>
        </w:rPr>
        <w:t xml:space="preserve">Physical Activity Readiness Questionnaire (PAR-Q) for the </w:t>
      </w:r>
      <w:r w:rsidR="00E013D8">
        <w:rPr>
          <w:rFonts w:ascii="Arial" w:hAnsi="Arial" w:cs="Arial"/>
          <w:color w:val="000000"/>
        </w:rPr>
        <w:t>participant</w:t>
      </w:r>
      <w:r w:rsidRPr="00192F64">
        <w:rPr>
          <w:rFonts w:ascii="Arial" w:hAnsi="Arial" w:cs="Arial"/>
        </w:rPr>
        <w:t xml:space="preserve">.  </w:t>
      </w:r>
      <w:r w:rsidR="00F834FC" w:rsidRPr="00192F64">
        <w:rPr>
          <w:rFonts w:ascii="Arial" w:hAnsi="Arial" w:cs="Arial"/>
        </w:rPr>
        <w:t xml:space="preserve">As the </w:t>
      </w:r>
      <w:r w:rsidR="00E013D8">
        <w:rPr>
          <w:rFonts w:ascii="Arial" w:hAnsi="Arial" w:cs="Arial"/>
          <w:color w:val="000000"/>
        </w:rPr>
        <w:t>participant</w:t>
      </w:r>
      <w:r w:rsidR="00F834FC" w:rsidRPr="00192F64">
        <w:rPr>
          <w:rFonts w:ascii="Arial" w:hAnsi="Arial" w:cs="Arial"/>
        </w:rPr>
        <w:t xml:space="preserve">s </w:t>
      </w:r>
      <w:r w:rsidR="00E013D8">
        <w:rPr>
          <w:rFonts w:ascii="Arial" w:hAnsi="Arial" w:cs="Arial"/>
        </w:rPr>
        <w:t>we</w:t>
      </w:r>
      <w:r w:rsidR="00F834FC" w:rsidRPr="00192F64">
        <w:rPr>
          <w:rFonts w:ascii="Arial" w:hAnsi="Arial" w:cs="Arial"/>
        </w:rPr>
        <w:t xml:space="preserve">re known to be physically active, a PAR-Q </w:t>
      </w:r>
      <w:r w:rsidR="00E013D8">
        <w:rPr>
          <w:rFonts w:ascii="Arial" w:hAnsi="Arial" w:cs="Arial"/>
        </w:rPr>
        <w:t>wa</w:t>
      </w:r>
      <w:r w:rsidR="00F834FC" w:rsidRPr="00192F64">
        <w:rPr>
          <w:rFonts w:ascii="Arial" w:hAnsi="Arial" w:cs="Arial"/>
        </w:rPr>
        <w:t xml:space="preserve">s considered to be sufficient screening for the proposed research (18).  </w:t>
      </w:r>
      <w:r w:rsidR="00E013D8">
        <w:rPr>
          <w:rFonts w:ascii="Arial" w:hAnsi="Arial" w:cs="Arial"/>
        </w:rPr>
        <w:t>P</w:t>
      </w:r>
      <w:r w:rsidR="00E013D8">
        <w:rPr>
          <w:rFonts w:ascii="Arial" w:hAnsi="Arial" w:cs="Arial"/>
          <w:color w:val="000000"/>
        </w:rPr>
        <w:t>articipant</w:t>
      </w:r>
      <w:r w:rsidR="00E013D8">
        <w:rPr>
          <w:rFonts w:ascii="Arial" w:hAnsi="Arial" w:cs="Arial"/>
        </w:rPr>
        <w:t>s</w:t>
      </w:r>
      <w:r w:rsidRPr="00192F64">
        <w:rPr>
          <w:rFonts w:ascii="Arial" w:hAnsi="Arial" w:cs="Arial"/>
        </w:rPr>
        <w:t xml:space="preserve"> then report</w:t>
      </w:r>
      <w:r w:rsidR="00E013D8">
        <w:rPr>
          <w:rFonts w:ascii="Arial" w:hAnsi="Arial" w:cs="Arial"/>
        </w:rPr>
        <w:t>ed</w:t>
      </w:r>
      <w:r w:rsidRPr="00192F64">
        <w:rPr>
          <w:rFonts w:ascii="Arial" w:hAnsi="Arial" w:cs="Arial"/>
        </w:rPr>
        <w:t xml:space="preserve"> to the Human Performance Laboratory on another date for assessment of body </w:t>
      </w:r>
      <w:r w:rsidRPr="00192F64">
        <w:rPr>
          <w:rFonts w:ascii="Arial" w:hAnsi="Arial" w:cs="Arial"/>
        </w:rPr>
        <w:lastRenderedPageBreak/>
        <w:t xml:space="preserve">composition </w:t>
      </w:r>
      <w:ins w:id="108" w:author="Gregory A Brown" w:date="2013-01-18T10:03:00Z">
        <w:r w:rsidR="00140790">
          <w:rPr>
            <w:rFonts w:ascii="Arial" w:hAnsi="Arial" w:cs="Arial"/>
          </w:rPr>
          <w:t xml:space="preserve">for descriptive purposes </w:t>
        </w:r>
      </w:ins>
      <w:r w:rsidRPr="00192F64">
        <w:rPr>
          <w:rFonts w:ascii="Arial" w:hAnsi="Arial" w:cs="Arial"/>
        </w:rPr>
        <w:t xml:space="preserve">and </w:t>
      </w:r>
      <w:del w:id="109" w:author="Gregory A Brown" w:date="2013-01-17T10:22:00Z">
        <w:r w:rsidRPr="00192F64" w:rsidDel="004D60E5">
          <w:rPr>
            <w:rFonts w:ascii="Arial" w:hAnsi="Arial" w:cs="Arial"/>
          </w:rPr>
          <w:delText xml:space="preserve">Maximal </w:delText>
        </w:r>
      </w:del>
      <w:ins w:id="110" w:author="Gregory A Brown" w:date="2013-01-17T10:22:00Z">
        <w:r w:rsidR="004D60E5">
          <w:rPr>
            <w:rFonts w:ascii="Arial" w:hAnsi="Arial" w:cs="Arial"/>
          </w:rPr>
          <w:t>m</w:t>
        </w:r>
        <w:r w:rsidR="004D60E5" w:rsidRPr="00192F64">
          <w:rPr>
            <w:rFonts w:ascii="Arial" w:hAnsi="Arial" w:cs="Arial"/>
          </w:rPr>
          <w:t xml:space="preserve">aximal </w:t>
        </w:r>
      </w:ins>
      <w:del w:id="111" w:author="Gregory A Brown" w:date="2013-01-17T10:22:00Z">
        <w:r w:rsidRPr="00192F64" w:rsidDel="004D60E5">
          <w:rPr>
            <w:rFonts w:ascii="Arial" w:hAnsi="Arial" w:cs="Arial"/>
          </w:rPr>
          <w:delText xml:space="preserve">Oxygen </w:delText>
        </w:r>
      </w:del>
      <w:ins w:id="112" w:author="Gregory A Brown" w:date="2013-01-17T10:22:00Z">
        <w:r w:rsidR="004D60E5">
          <w:rPr>
            <w:rFonts w:ascii="Arial" w:hAnsi="Arial" w:cs="Arial"/>
          </w:rPr>
          <w:t>o</w:t>
        </w:r>
        <w:r w:rsidR="004D60E5" w:rsidRPr="00192F64">
          <w:rPr>
            <w:rFonts w:ascii="Arial" w:hAnsi="Arial" w:cs="Arial"/>
          </w:rPr>
          <w:t xml:space="preserve">xygen </w:t>
        </w:r>
      </w:ins>
      <w:del w:id="113" w:author="Gregory A Brown" w:date="2013-01-17T10:22:00Z">
        <w:r w:rsidRPr="00192F64" w:rsidDel="004D60E5">
          <w:rPr>
            <w:rFonts w:ascii="Arial" w:hAnsi="Arial" w:cs="Arial"/>
          </w:rPr>
          <w:delText xml:space="preserve">Consumption </w:delText>
        </w:r>
      </w:del>
      <w:ins w:id="114" w:author="Gregory A Brown" w:date="2013-01-17T10:22:00Z">
        <w:r w:rsidR="004D60E5">
          <w:rPr>
            <w:rFonts w:ascii="Arial" w:hAnsi="Arial" w:cs="Arial"/>
          </w:rPr>
          <w:t>c</w:t>
        </w:r>
        <w:r w:rsidR="004D60E5" w:rsidRPr="00192F64">
          <w:rPr>
            <w:rFonts w:ascii="Arial" w:hAnsi="Arial" w:cs="Arial"/>
          </w:rPr>
          <w:t xml:space="preserve">onsumption </w:t>
        </w:r>
      </w:ins>
      <w:r w:rsidRPr="00192F64">
        <w:rPr>
          <w:rFonts w:ascii="Arial" w:hAnsi="Arial" w:cs="Arial"/>
        </w:rPr>
        <w:t>(VO</w:t>
      </w:r>
      <w:r w:rsidRPr="00192F64">
        <w:rPr>
          <w:rFonts w:ascii="Arial" w:hAnsi="Arial" w:cs="Arial"/>
          <w:vertAlign w:val="subscript"/>
        </w:rPr>
        <w:t>2max</w:t>
      </w:r>
      <w:r w:rsidRPr="00192F64">
        <w:rPr>
          <w:rFonts w:ascii="Arial" w:hAnsi="Arial" w:cs="Arial"/>
        </w:rPr>
        <w:t>) as a measure of cardiorespiratory fitness</w:t>
      </w:r>
      <w:ins w:id="115" w:author="Gregory A Brown" w:date="2013-01-18T10:03:00Z">
        <w:r w:rsidR="00140790">
          <w:rPr>
            <w:rFonts w:ascii="Arial" w:hAnsi="Arial" w:cs="Arial"/>
          </w:rPr>
          <w:t xml:space="preserve"> as well as to develop a HR/VO</w:t>
        </w:r>
        <w:r w:rsidR="00140790" w:rsidRPr="00140790">
          <w:rPr>
            <w:rFonts w:ascii="Arial" w:hAnsi="Arial" w:cs="Arial"/>
            <w:vertAlign w:val="subscript"/>
          </w:rPr>
          <w:t>2</w:t>
        </w:r>
        <w:r w:rsidR="00140790">
          <w:rPr>
            <w:rFonts w:ascii="Arial" w:hAnsi="Arial" w:cs="Arial"/>
          </w:rPr>
          <w:t xml:space="preserve"> regression equation</w:t>
        </w:r>
      </w:ins>
      <w:r w:rsidRPr="00192F64">
        <w:rPr>
          <w:rFonts w:ascii="Arial" w:hAnsi="Arial" w:cs="Arial"/>
        </w:rPr>
        <w:t xml:space="preserve">.  </w:t>
      </w:r>
      <w:ins w:id="116" w:author="Gregory A Brown" w:date="2013-01-18T10:09:00Z">
        <w:r w:rsidR="00140790">
          <w:rPr>
            <w:rFonts w:ascii="Arial" w:hAnsi="Arial" w:cs="Arial"/>
          </w:rPr>
          <w:t xml:space="preserve">All fitness testing occurred in the </w:t>
        </w:r>
      </w:ins>
      <w:ins w:id="117" w:author="Gregory A Brown" w:date="2013-01-18T10:10:00Z">
        <w:r w:rsidR="00140790">
          <w:rPr>
            <w:rFonts w:ascii="Arial" w:hAnsi="Arial" w:cs="Arial"/>
          </w:rPr>
          <w:t>between 3:30 and 5:00 PM</w:t>
        </w:r>
      </w:ins>
      <w:ins w:id="118" w:author="Gregory A Brown" w:date="2013-01-18T10:09:00Z">
        <w:r w:rsidR="00140790">
          <w:rPr>
            <w:rFonts w:ascii="Arial" w:hAnsi="Arial" w:cs="Arial"/>
          </w:rPr>
          <w:t xml:space="preserve"> </w:t>
        </w:r>
      </w:ins>
      <w:ins w:id="119" w:author="Gregory A Brown" w:date="2013-01-18T10:10:00Z">
        <w:r w:rsidR="00140790">
          <w:rPr>
            <w:rFonts w:ascii="Arial" w:hAnsi="Arial" w:cs="Arial"/>
          </w:rPr>
          <w:t xml:space="preserve">after the </w:t>
        </w:r>
        <w:proofErr w:type="spellStart"/>
        <w:r w:rsidR="00140790">
          <w:rPr>
            <w:rFonts w:ascii="Arial" w:hAnsi="Arial" w:cs="Arial"/>
          </w:rPr>
          <w:t>particpants</w:t>
        </w:r>
        <w:proofErr w:type="spellEnd"/>
        <w:r w:rsidR="00140790">
          <w:rPr>
            <w:rFonts w:ascii="Arial" w:hAnsi="Arial" w:cs="Arial"/>
          </w:rPr>
          <w:t xml:space="preserve"> had finished</w:t>
        </w:r>
      </w:ins>
      <w:ins w:id="120" w:author="Gregory A Brown" w:date="2013-01-18T10:09:00Z">
        <w:r w:rsidR="00140790">
          <w:rPr>
            <w:rFonts w:ascii="Arial" w:hAnsi="Arial" w:cs="Arial"/>
          </w:rPr>
          <w:t xml:space="preserve"> school</w:t>
        </w:r>
      </w:ins>
      <w:ins w:id="121" w:author="Gregory A Brown" w:date="2013-01-18T10:10:00Z">
        <w:r w:rsidR="00140790">
          <w:rPr>
            <w:rFonts w:ascii="Arial" w:hAnsi="Arial" w:cs="Arial"/>
          </w:rPr>
          <w:t xml:space="preserve"> for the day.</w:t>
        </w:r>
      </w:ins>
      <w:ins w:id="122" w:author="Gregory A Brown" w:date="2013-01-18T10:09:00Z">
        <w:r w:rsidR="00140790">
          <w:rPr>
            <w:rFonts w:ascii="Arial" w:hAnsi="Arial" w:cs="Arial"/>
          </w:rPr>
          <w:t xml:space="preserve"> </w:t>
        </w:r>
        <w:r w:rsidR="00140790" w:rsidRPr="0087638A">
          <w:rPr>
            <w:rFonts w:ascii="Arial" w:hAnsi="Arial" w:cs="Arial"/>
          </w:rPr>
          <w:t xml:space="preserve"> </w:t>
        </w:r>
      </w:ins>
      <w:del w:id="123" w:author="Gregory A Brown" w:date="2013-01-18T10:12:00Z">
        <w:r w:rsidRPr="00192F64" w:rsidDel="00140790">
          <w:rPr>
            <w:rFonts w:ascii="Arial" w:hAnsi="Arial" w:cs="Arial"/>
          </w:rPr>
          <w:delText>Prior to body com</w:delText>
        </w:r>
        <w:r w:rsidR="00E013D8" w:rsidDel="00140790">
          <w:rPr>
            <w:rFonts w:ascii="Arial" w:hAnsi="Arial" w:cs="Arial"/>
          </w:rPr>
          <w:delText xml:space="preserve">position and exercise testing, </w:delText>
        </w:r>
        <w:r w:rsidR="00B709C5" w:rsidDel="00140790">
          <w:rPr>
            <w:rFonts w:ascii="Arial" w:hAnsi="Arial" w:cs="Arial"/>
            <w:color w:val="000000"/>
          </w:rPr>
          <w:delText>p</w:delText>
        </w:r>
      </w:del>
      <w:ins w:id="124" w:author="Gregory A Brown" w:date="2013-01-18T10:12:00Z">
        <w:r w:rsidR="00140790">
          <w:rPr>
            <w:rFonts w:ascii="Arial" w:hAnsi="Arial" w:cs="Arial"/>
            <w:color w:val="000000"/>
          </w:rPr>
          <w:t>P</w:t>
        </w:r>
      </w:ins>
      <w:r w:rsidR="00B709C5">
        <w:rPr>
          <w:rFonts w:ascii="Arial" w:hAnsi="Arial" w:cs="Arial"/>
          <w:color w:val="000000"/>
        </w:rPr>
        <w:t>articipants</w:t>
      </w:r>
      <w:r w:rsidR="00B709C5" w:rsidRPr="00192F64">
        <w:rPr>
          <w:rFonts w:ascii="Arial" w:hAnsi="Arial" w:cs="Arial"/>
        </w:rPr>
        <w:t xml:space="preserve"> were</w:t>
      </w:r>
      <w:r w:rsidRPr="00192F64">
        <w:rPr>
          <w:rFonts w:ascii="Arial" w:hAnsi="Arial" w:cs="Arial"/>
        </w:rPr>
        <w:t xml:space="preserve"> instructed to </w:t>
      </w:r>
      <w:ins w:id="125" w:author="Gregory A Brown" w:date="2013-01-18T10:11:00Z">
        <w:r w:rsidR="00140790">
          <w:rPr>
            <w:rFonts w:ascii="Arial" w:hAnsi="Arial" w:cs="Arial"/>
          </w:rPr>
          <w:t xml:space="preserve">eat </w:t>
        </w:r>
      </w:ins>
      <w:ins w:id="126" w:author="Gregory A Brown" w:date="2013-01-18T10:10:00Z">
        <w:r w:rsidR="00140790">
          <w:rPr>
            <w:rFonts w:ascii="Arial" w:hAnsi="Arial" w:cs="Arial"/>
          </w:rPr>
          <w:t xml:space="preserve">lunch but </w:t>
        </w:r>
      </w:ins>
      <w:del w:id="127" w:author="Gregory A Brown" w:date="2013-01-18T10:11:00Z">
        <w:r w:rsidRPr="00192F64" w:rsidDel="00140790">
          <w:rPr>
            <w:rFonts w:ascii="Arial" w:hAnsi="Arial" w:cs="Arial"/>
          </w:rPr>
          <w:delText>eat</w:delText>
        </w:r>
      </w:del>
      <w:r w:rsidRPr="00192F64">
        <w:rPr>
          <w:rFonts w:ascii="Arial" w:hAnsi="Arial" w:cs="Arial"/>
        </w:rPr>
        <w:t xml:space="preserve"> no</w:t>
      </w:r>
      <w:ins w:id="128" w:author="Gregory A Brown" w:date="2013-01-18T10:11:00Z">
        <w:r w:rsidR="00140790">
          <w:rPr>
            <w:rFonts w:ascii="Arial" w:hAnsi="Arial" w:cs="Arial"/>
          </w:rPr>
          <w:t xml:space="preserve"> other</w:t>
        </w:r>
      </w:ins>
      <w:r w:rsidRPr="00192F64">
        <w:rPr>
          <w:rFonts w:ascii="Arial" w:hAnsi="Arial" w:cs="Arial"/>
        </w:rPr>
        <w:t xml:space="preserve"> food for </w:t>
      </w:r>
      <w:r w:rsidR="00203DAE">
        <w:rPr>
          <w:rFonts w:ascii="Arial" w:hAnsi="Arial" w:cs="Arial"/>
        </w:rPr>
        <w:t>three</w:t>
      </w:r>
      <w:r w:rsidR="00203DAE" w:rsidRPr="00192F64">
        <w:rPr>
          <w:rFonts w:ascii="Arial" w:hAnsi="Arial" w:cs="Arial"/>
        </w:rPr>
        <w:t xml:space="preserve"> </w:t>
      </w:r>
      <w:r w:rsidRPr="00192F64">
        <w:rPr>
          <w:rFonts w:ascii="Arial" w:hAnsi="Arial" w:cs="Arial"/>
        </w:rPr>
        <w:t>hours</w:t>
      </w:r>
      <w:ins w:id="129" w:author="Gregory A Brown" w:date="2013-01-18T10:10:00Z">
        <w:r w:rsidR="00140790">
          <w:rPr>
            <w:rFonts w:ascii="Arial" w:hAnsi="Arial" w:cs="Arial"/>
          </w:rPr>
          <w:t xml:space="preserve"> before fitness testing</w:t>
        </w:r>
      </w:ins>
      <w:ins w:id="130" w:author="Gregory A Brown" w:date="2013-01-18T10:11:00Z">
        <w:r w:rsidR="00140790">
          <w:rPr>
            <w:rFonts w:ascii="Arial" w:hAnsi="Arial" w:cs="Arial"/>
          </w:rPr>
          <w:t>,</w:t>
        </w:r>
      </w:ins>
      <w:ins w:id="131" w:author="Gregory A Brown" w:date="2013-01-18T10:10:00Z">
        <w:r w:rsidR="00140790">
          <w:rPr>
            <w:rFonts w:ascii="Arial" w:hAnsi="Arial" w:cs="Arial"/>
          </w:rPr>
          <w:t xml:space="preserve"> to</w:t>
        </w:r>
      </w:ins>
      <w:ins w:id="132" w:author="Gregory A Brown" w:date="2013-01-18T10:11:00Z">
        <w:r w:rsidR="00140790">
          <w:rPr>
            <w:rFonts w:ascii="Arial" w:hAnsi="Arial" w:cs="Arial"/>
          </w:rPr>
          <w:t xml:space="preserve"> </w:t>
        </w:r>
      </w:ins>
      <w:ins w:id="133" w:author="Gregory A Brown" w:date="2013-01-18T10:04:00Z">
        <w:r w:rsidR="00140790">
          <w:rPr>
            <w:rFonts w:ascii="Arial" w:hAnsi="Arial" w:cs="Arial"/>
          </w:rPr>
          <w:t xml:space="preserve">avoid strenuous </w:t>
        </w:r>
      </w:ins>
      <w:ins w:id="134" w:author="Gregory A Brown" w:date="2013-01-18T10:08:00Z">
        <w:r w:rsidR="00140790">
          <w:rPr>
            <w:rFonts w:ascii="Arial" w:hAnsi="Arial" w:cs="Arial"/>
          </w:rPr>
          <w:t>physical activity</w:t>
        </w:r>
      </w:ins>
      <w:ins w:id="135" w:author="Gregory A Brown" w:date="2013-01-18T10:04:00Z">
        <w:r w:rsidR="00140790">
          <w:rPr>
            <w:rFonts w:ascii="Arial" w:hAnsi="Arial" w:cs="Arial"/>
          </w:rPr>
          <w:t xml:space="preserve"> between waking and exercise tes</w:t>
        </w:r>
      </w:ins>
      <w:ins w:id="136" w:author="Gregory A Brown" w:date="2013-01-18T10:06:00Z">
        <w:r w:rsidR="00140790">
          <w:rPr>
            <w:rFonts w:ascii="Arial" w:hAnsi="Arial" w:cs="Arial"/>
          </w:rPr>
          <w:t>t</w:t>
        </w:r>
      </w:ins>
      <w:ins w:id="137" w:author="Gregory A Brown" w:date="2013-01-18T10:04:00Z">
        <w:r w:rsidR="00140790">
          <w:rPr>
            <w:rFonts w:ascii="Arial" w:hAnsi="Arial" w:cs="Arial"/>
          </w:rPr>
          <w:t>ing</w:t>
        </w:r>
      </w:ins>
      <w:ins w:id="138" w:author="Gregory A Brown" w:date="2013-01-18T10:06:00Z">
        <w:r w:rsidR="00140790">
          <w:rPr>
            <w:rFonts w:ascii="Arial" w:hAnsi="Arial" w:cs="Arial"/>
          </w:rPr>
          <w:t xml:space="preserve"> and to schedule the test on a day that did not include a Physical Education class</w:t>
        </w:r>
      </w:ins>
      <w:ins w:id="139" w:author="Gregory A Brown" w:date="2013-01-18T10:08:00Z">
        <w:r w:rsidR="00140790">
          <w:rPr>
            <w:rFonts w:ascii="Arial" w:hAnsi="Arial" w:cs="Arial"/>
          </w:rPr>
          <w:t xml:space="preserve">.  </w:t>
        </w:r>
        <w:proofErr w:type="spellStart"/>
        <w:r w:rsidR="00140790">
          <w:rPr>
            <w:rFonts w:ascii="Arial" w:hAnsi="Arial" w:cs="Arial"/>
          </w:rPr>
          <w:t>Particpants</w:t>
        </w:r>
        <w:proofErr w:type="spellEnd"/>
        <w:r w:rsidR="00140790">
          <w:rPr>
            <w:rFonts w:ascii="Arial" w:hAnsi="Arial" w:cs="Arial"/>
          </w:rPr>
          <w:t xml:space="preserve"> were also instructed to</w:t>
        </w:r>
      </w:ins>
      <w:del w:id="140" w:author="Gregory A Brown" w:date="2013-01-18T10:09:00Z">
        <w:r w:rsidRPr="00192F64" w:rsidDel="00140790">
          <w:rPr>
            <w:rFonts w:ascii="Arial" w:hAnsi="Arial" w:cs="Arial"/>
          </w:rPr>
          <w:delText xml:space="preserve"> and</w:delText>
        </w:r>
      </w:del>
      <w:r w:rsidRPr="00192F64">
        <w:rPr>
          <w:rFonts w:ascii="Arial" w:hAnsi="Arial" w:cs="Arial"/>
        </w:rPr>
        <w:t xml:space="preserve"> consume no caffeine for </w:t>
      </w:r>
      <w:r w:rsidR="00203DAE">
        <w:rPr>
          <w:rFonts w:ascii="Arial" w:hAnsi="Arial" w:cs="Arial"/>
        </w:rPr>
        <w:t>six</w:t>
      </w:r>
      <w:r w:rsidR="00203DAE" w:rsidRPr="00192F64">
        <w:rPr>
          <w:rFonts w:ascii="Arial" w:hAnsi="Arial" w:cs="Arial"/>
        </w:rPr>
        <w:t xml:space="preserve"> </w:t>
      </w:r>
      <w:r w:rsidRPr="00192F64">
        <w:rPr>
          <w:rFonts w:ascii="Arial" w:hAnsi="Arial" w:cs="Arial"/>
        </w:rPr>
        <w:t xml:space="preserve">hours prior to the exercise test, </w:t>
      </w:r>
      <w:del w:id="141" w:author="Gregory A Brown" w:date="2013-01-18T10:11:00Z">
        <w:r w:rsidRPr="00192F64" w:rsidDel="00140790">
          <w:rPr>
            <w:rFonts w:ascii="Arial" w:hAnsi="Arial" w:cs="Arial"/>
          </w:rPr>
          <w:delText>come to the test well hydrated</w:delText>
        </w:r>
      </w:del>
      <w:ins w:id="142" w:author="Gregory A Brown" w:date="2013-01-18T10:11:00Z">
        <w:r w:rsidR="00140790">
          <w:rPr>
            <w:rFonts w:ascii="Arial" w:hAnsi="Arial" w:cs="Arial"/>
          </w:rPr>
          <w:t xml:space="preserve">drink frequently during the day of the test and also to </w:t>
        </w:r>
      </w:ins>
      <w:ins w:id="143" w:author="Gregory A Brown" w:date="2013-01-18T10:12:00Z">
        <w:r w:rsidR="00140790">
          <w:rPr>
            <w:rFonts w:ascii="Arial" w:hAnsi="Arial" w:cs="Arial"/>
          </w:rPr>
          <w:t>drink</w:t>
        </w:r>
      </w:ins>
      <w:ins w:id="144" w:author="Gregory A Brown" w:date="2013-01-18T10:11:00Z">
        <w:r w:rsidR="00140790">
          <w:rPr>
            <w:rFonts w:ascii="Arial" w:hAnsi="Arial" w:cs="Arial"/>
          </w:rPr>
          <w:t xml:space="preserve"> </w:t>
        </w:r>
      </w:ins>
      <w:ins w:id="145" w:author="Gregory A Brown" w:date="2013-01-18T10:12:00Z">
        <w:r w:rsidR="00140790">
          <w:rPr>
            <w:rFonts w:ascii="Arial" w:hAnsi="Arial" w:cs="Arial"/>
          </w:rPr>
          <w:t xml:space="preserve">a 20 </w:t>
        </w:r>
        <w:proofErr w:type="spellStart"/>
        <w:r w:rsidR="00140790">
          <w:rPr>
            <w:rFonts w:ascii="Arial" w:hAnsi="Arial" w:cs="Arial"/>
          </w:rPr>
          <w:t>oz</w:t>
        </w:r>
        <w:proofErr w:type="spellEnd"/>
        <w:r w:rsidR="00140790">
          <w:rPr>
            <w:rFonts w:ascii="Arial" w:hAnsi="Arial" w:cs="Arial"/>
          </w:rPr>
          <w:t xml:space="preserve"> bottle of water between leaving school and reporting for fitness testing, </w:t>
        </w:r>
      </w:ins>
      <w:del w:id="146" w:author="Gregory A Brown" w:date="2013-01-18T10:12:00Z">
        <w:r w:rsidRPr="00192F64" w:rsidDel="00140790">
          <w:rPr>
            <w:rFonts w:ascii="Arial" w:hAnsi="Arial" w:cs="Arial"/>
          </w:rPr>
          <w:delText xml:space="preserve"> </w:delText>
        </w:r>
      </w:del>
      <w:r w:rsidRPr="00192F64">
        <w:rPr>
          <w:rFonts w:ascii="Arial" w:hAnsi="Arial" w:cs="Arial"/>
        </w:rPr>
        <w:t xml:space="preserve">and </w:t>
      </w:r>
      <w:del w:id="147" w:author="Gregory A Brown" w:date="2013-01-18T10:12:00Z">
        <w:r w:rsidRPr="00192F64" w:rsidDel="00140790">
          <w:rPr>
            <w:rFonts w:ascii="Arial" w:hAnsi="Arial" w:cs="Arial"/>
          </w:rPr>
          <w:delText>well rested, and prepared to exercise</w:delText>
        </w:r>
      </w:del>
      <w:ins w:id="148" w:author="Gregory A Brown" w:date="2013-01-18T10:12:00Z">
        <w:r w:rsidR="00140790">
          <w:rPr>
            <w:rFonts w:ascii="Arial" w:hAnsi="Arial" w:cs="Arial"/>
          </w:rPr>
          <w:t>to get</w:t>
        </w:r>
      </w:ins>
      <w:ins w:id="149" w:author="Gregory A Brown" w:date="2013-01-18T10:13:00Z">
        <w:r w:rsidR="00140790">
          <w:rPr>
            <w:rFonts w:ascii="Arial" w:hAnsi="Arial" w:cs="Arial"/>
          </w:rPr>
          <w:t xml:space="preserve"> at least 8 h of sleep the night before the exercise test</w:t>
        </w:r>
      </w:ins>
      <w:r w:rsidRPr="00192F64">
        <w:rPr>
          <w:rFonts w:ascii="Arial" w:hAnsi="Arial" w:cs="Arial"/>
        </w:rPr>
        <w:t>.</w:t>
      </w:r>
      <w:ins w:id="150" w:author="Gregory A Brown" w:date="2013-01-18T10:13:00Z">
        <w:r w:rsidR="00140790">
          <w:rPr>
            <w:rFonts w:ascii="Arial" w:hAnsi="Arial" w:cs="Arial"/>
          </w:rPr>
          <w:t xml:space="preserve">  Upon reporting for testing</w:t>
        </w:r>
        <w:r w:rsidR="00B335EB">
          <w:rPr>
            <w:rFonts w:ascii="Arial" w:hAnsi="Arial" w:cs="Arial"/>
          </w:rPr>
          <w:t>, subjects and their parents were verbally questioned for compliance with these pre testing instructions.</w:t>
        </w:r>
      </w:ins>
      <w:ins w:id="151" w:author="Gregory A Brown" w:date="2013-01-18T10:07:00Z">
        <w:r w:rsidR="00140790">
          <w:rPr>
            <w:rFonts w:ascii="Arial" w:hAnsi="Arial" w:cs="Arial"/>
          </w:rPr>
          <w:t xml:space="preserve"> </w:t>
        </w:r>
      </w:ins>
      <w:del w:id="152" w:author="Gregory A Brown" w:date="2013-01-18T10:09:00Z">
        <w:r w:rsidR="0087638A" w:rsidRPr="0087638A" w:rsidDel="00140790">
          <w:rPr>
            <w:rFonts w:ascii="Arial" w:hAnsi="Arial" w:cs="Arial"/>
          </w:rPr>
          <w:delText xml:space="preserve"> </w:delText>
        </w:r>
      </w:del>
      <w:proofErr w:type="spellStart"/>
      <w:r w:rsidR="0087638A">
        <w:rPr>
          <w:rFonts w:ascii="Arial" w:hAnsi="Arial" w:cs="Arial"/>
        </w:rPr>
        <w:t>This</w:t>
      </w:r>
      <w:del w:id="153" w:author="Gregory A Brown" w:date="2013-01-18T10:01:00Z">
        <w:r w:rsidR="0087638A" w:rsidDel="00140790">
          <w:rPr>
            <w:rFonts w:ascii="Arial" w:hAnsi="Arial" w:cs="Arial"/>
          </w:rPr>
          <w:delText xml:space="preserve"> project</w:delText>
        </w:r>
      </w:del>
      <w:ins w:id="154" w:author="Gregory A Brown" w:date="2013-01-18T10:01:00Z">
        <w:r w:rsidR="00140790">
          <w:rPr>
            <w:rFonts w:ascii="Arial" w:hAnsi="Arial" w:cs="Arial"/>
          </w:rPr>
          <w:t>study</w:t>
        </w:r>
      </w:ins>
      <w:proofErr w:type="spellEnd"/>
      <w:r w:rsidR="0087638A">
        <w:rPr>
          <w:rFonts w:ascii="Arial" w:hAnsi="Arial" w:cs="Arial"/>
        </w:rPr>
        <w:t xml:space="preserve"> was approved by the Institutional Review Board at the University of the Nebraska Kearney.  </w:t>
      </w:r>
    </w:p>
    <w:p w:rsidR="0036168B" w:rsidRPr="00192F64" w:rsidRDefault="0036168B" w:rsidP="000E4CE1">
      <w:pPr>
        <w:spacing w:line="480" w:lineRule="auto"/>
        <w:rPr>
          <w:rFonts w:ascii="Arial" w:hAnsi="Arial" w:cs="Arial"/>
          <w:i/>
          <w:iCs/>
        </w:rPr>
      </w:pPr>
    </w:p>
    <w:p w:rsidR="0036168B" w:rsidRPr="00192F64" w:rsidRDefault="0036168B" w:rsidP="00B335EB">
      <w:pPr>
        <w:spacing w:line="480" w:lineRule="auto"/>
        <w:rPr>
          <w:rFonts w:ascii="Arial" w:hAnsi="Arial" w:cs="Arial"/>
        </w:rPr>
      </w:pPr>
      <w:proofErr w:type="gramStart"/>
      <w:r w:rsidRPr="00192F64">
        <w:rPr>
          <w:rFonts w:ascii="Arial" w:hAnsi="Arial" w:cs="Arial"/>
          <w:i/>
          <w:iCs/>
        </w:rPr>
        <w:t>Body Composition Assessment.</w:t>
      </w:r>
      <w:proofErr w:type="gramEnd"/>
      <w:r w:rsidRPr="00192F64">
        <w:rPr>
          <w:rFonts w:ascii="Arial" w:hAnsi="Arial" w:cs="Arial"/>
          <w:i/>
          <w:iCs/>
        </w:rPr>
        <w:t xml:space="preserve">  </w:t>
      </w:r>
      <w:r w:rsidRPr="00192F64">
        <w:rPr>
          <w:rFonts w:ascii="Arial" w:hAnsi="Arial" w:cs="Arial"/>
        </w:rPr>
        <w:t xml:space="preserve"> </w:t>
      </w:r>
      <w:r w:rsidR="00203DAE">
        <w:rPr>
          <w:rFonts w:ascii="Arial" w:hAnsi="Arial" w:cs="Arial"/>
        </w:rPr>
        <w:t>B</w:t>
      </w:r>
      <w:r w:rsidRPr="00192F64">
        <w:rPr>
          <w:rFonts w:ascii="Arial" w:hAnsi="Arial" w:cs="Arial"/>
        </w:rPr>
        <w:t xml:space="preserve">ody mass </w:t>
      </w:r>
      <w:r w:rsidR="003117D5">
        <w:rPr>
          <w:rFonts w:ascii="Arial" w:hAnsi="Arial" w:cs="Arial"/>
        </w:rPr>
        <w:t>was</w:t>
      </w:r>
      <w:r w:rsidRPr="00192F64">
        <w:rPr>
          <w:rFonts w:ascii="Arial" w:hAnsi="Arial" w:cs="Arial"/>
        </w:rPr>
        <w:t xml:space="preserve"> measured </w:t>
      </w:r>
      <w:r w:rsidR="003117D5">
        <w:rPr>
          <w:rFonts w:ascii="Arial" w:hAnsi="Arial" w:cs="Arial"/>
        </w:rPr>
        <w:t xml:space="preserve">to the nearest 0.1 </w:t>
      </w:r>
      <w:r w:rsidR="00203DAE">
        <w:rPr>
          <w:rFonts w:ascii="Arial" w:hAnsi="Arial" w:cs="Arial"/>
        </w:rPr>
        <w:t>kilogram (</w:t>
      </w:r>
      <w:r w:rsidR="003117D5">
        <w:rPr>
          <w:rFonts w:ascii="Arial" w:hAnsi="Arial" w:cs="Arial"/>
        </w:rPr>
        <w:t>kg</w:t>
      </w:r>
      <w:r w:rsidR="00203DAE">
        <w:rPr>
          <w:rFonts w:ascii="Arial" w:hAnsi="Arial" w:cs="Arial"/>
        </w:rPr>
        <w:t>)</w:t>
      </w:r>
      <w:r w:rsidR="003117D5">
        <w:rPr>
          <w:rFonts w:ascii="Arial" w:hAnsi="Arial" w:cs="Arial"/>
        </w:rPr>
        <w:t xml:space="preserve"> </w:t>
      </w:r>
      <w:r w:rsidRPr="00192F64">
        <w:rPr>
          <w:rFonts w:ascii="Arial" w:hAnsi="Arial" w:cs="Arial"/>
        </w:rPr>
        <w:t>using a digital scale (</w:t>
      </w:r>
      <w:r w:rsidR="00C17900" w:rsidRPr="00192F64">
        <w:rPr>
          <w:rFonts w:ascii="Arial" w:hAnsi="Arial" w:cs="Arial"/>
        </w:rPr>
        <w:t xml:space="preserve">PS 6600ST, </w:t>
      </w:r>
      <w:proofErr w:type="spellStart"/>
      <w:r w:rsidR="00C17900" w:rsidRPr="00192F64">
        <w:rPr>
          <w:rFonts w:ascii="Arial" w:hAnsi="Arial" w:cs="Arial"/>
        </w:rPr>
        <w:t>Befour</w:t>
      </w:r>
      <w:proofErr w:type="spellEnd"/>
      <w:r w:rsidR="00C17900" w:rsidRPr="00192F64">
        <w:rPr>
          <w:rFonts w:ascii="Arial" w:hAnsi="Arial" w:cs="Arial"/>
        </w:rPr>
        <w:t xml:space="preserve"> </w:t>
      </w:r>
      <w:proofErr w:type="spellStart"/>
      <w:r w:rsidR="00C17900" w:rsidRPr="00192F64">
        <w:rPr>
          <w:rFonts w:ascii="Arial" w:hAnsi="Arial" w:cs="Arial"/>
        </w:rPr>
        <w:t>Inc</w:t>
      </w:r>
      <w:proofErr w:type="spellEnd"/>
      <w:r w:rsidR="00C17900" w:rsidRPr="00192F64">
        <w:rPr>
          <w:rFonts w:ascii="Arial" w:hAnsi="Arial" w:cs="Arial"/>
        </w:rPr>
        <w:t>, Saukville, WI</w:t>
      </w:r>
      <w:r w:rsidRPr="00192F64">
        <w:rPr>
          <w:rFonts w:ascii="Arial" w:hAnsi="Arial" w:cs="Arial"/>
        </w:rPr>
        <w:t xml:space="preserve">) and height </w:t>
      </w:r>
      <w:r w:rsidR="003117D5">
        <w:rPr>
          <w:rFonts w:ascii="Arial" w:hAnsi="Arial" w:cs="Arial"/>
        </w:rPr>
        <w:t>was</w:t>
      </w:r>
      <w:r w:rsidRPr="00192F64">
        <w:rPr>
          <w:rFonts w:ascii="Arial" w:hAnsi="Arial" w:cs="Arial"/>
        </w:rPr>
        <w:t xml:space="preserve"> measured </w:t>
      </w:r>
      <w:r w:rsidR="003117D5">
        <w:rPr>
          <w:rFonts w:ascii="Arial" w:hAnsi="Arial" w:cs="Arial"/>
        </w:rPr>
        <w:t xml:space="preserve">to the nearest 0.5 </w:t>
      </w:r>
      <w:r w:rsidR="0087638A">
        <w:rPr>
          <w:rFonts w:ascii="Arial" w:hAnsi="Arial" w:cs="Arial"/>
        </w:rPr>
        <w:t>centimeters</w:t>
      </w:r>
      <w:r w:rsidR="00203DAE">
        <w:rPr>
          <w:rFonts w:ascii="Arial" w:hAnsi="Arial" w:cs="Arial"/>
        </w:rPr>
        <w:t xml:space="preserve"> (</w:t>
      </w:r>
      <w:r w:rsidR="003117D5">
        <w:rPr>
          <w:rFonts w:ascii="Arial" w:hAnsi="Arial" w:cs="Arial"/>
        </w:rPr>
        <w:t>cm</w:t>
      </w:r>
      <w:r w:rsidR="00203DAE">
        <w:rPr>
          <w:rFonts w:ascii="Arial" w:hAnsi="Arial" w:cs="Arial"/>
        </w:rPr>
        <w:t>)</w:t>
      </w:r>
      <w:r w:rsidR="003117D5">
        <w:rPr>
          <w:rFonts w:ascii="Arial" w:hAnsi="Arial" w:cs="Arial"/>
        </w:rPr>
        <w:t xml:space="preserve"> </w:t>
      </w:r>
      <w:r w:rsidRPr="00192F64">
        <w:rPr>
          <w:rFonts w:ascii="Arial" w:hAnsi="Arial" w:cs="Arial"/>
        </w:rPr>
        <w:t xml:space="preserve">using a </w:t>
      </w:r>
      <w:proofErr w:type="spellStart"/>
      <w:r w:rsidRPr="00192F64">
        <w:rPr>
          <w:rFonts w:ascii="Arial" w:hAnsi="Arial" w:cs="Arial"/>
        </w:rPr>
        <w:t>stadiometer</w:t>
      </w:r>
      <w:proofErr w:type="spellEnd"/>
      <w:r w:rsidRPr="00192F64">
        <w:rPr>
          <w:rFonts w:ascii="Arial" w:hAnsi="Arial" w:cs="Arial"/>
        </w:rPr>
        <w:t xml:space="preserve"> (Model 707, </w:t>
      </w:r>
      <w:proofErr w:type="spellStart"/>
      <w:r w:rsidRPr="00192F64">
        <w:rPr>
          <w:rFonts w:ascii="Arial" w:hAnsi="Arial" w:cs="Arial"/>
        </w:rPr>
        <w:t>Seca</w:t>
      </w:r>
      <w:proofErr w:type="spellEnd"/>
      <w:r w:rsidRPr="00192F64">
        <w:rPr>
          <w:rFonts w:ascii="Arial" w:hAnsi="Arial" w:cs="Arial"/>
        </w:rPr>
        <w:t xml:space="preserve">, Hamburg, Germany).  </w:t>
      </w:r>
      <w:r w:rsidR="003117D5">
        <w:rPr>
          <w:rFonts w:ascii="Arial" w:hAnsi="Arial" w:cs="Arial"/>
        </w:rPr>
        <w:t>B</w:t>
      </w:r>
      <w:r w:rsidRPr="00192F64">
        <w:rPr>
          <w:rFonts w:ascii="Arial" w:hAnsi="Arial" w:cs="Arial"/>
        </w:rPr>
        <w:t>ody composition w</w:t>
      </w:r>
      <w:r w:rsidR="003117D5">
        <w:rPr>
          <w:rFonts w:ascii="Arial" w:hAnsi="Arial" w:cs="Arial"/>
        </w:rPr>
        <w:t>as then</w:t>
      </w:r>
      <w:r w:rsidRPr="00192F64">
        <w:rPr>
          <w:rFonts w:ascii="Arial" w:hAnsi="Arial" w:cs="Arial"/>
        </w:rPr>
        <w:t xml:space="preserve"> measured using Dual-Energy X-Ray Absorptiometry (DEXA</w:t>
      </w:r>
      <w:r w:rsidR="003117D5">
        <w:rPr>
          <w:rFonts w:ascii="Arial" w:hAnsi="Arial" w:cs="Arial"/>
        </w:rPr>
        <w:t>; DPX-IQ, Lunar Corp, Madison</w:t>
      </w:r>
      <w:ins w:id="155" w:author="Gregory A Brown" w:date="2013-01-18T10:14:00Z">
        <w:r w:rsidR="00B335EB">
          <w:rPr>
            <w:rFonts w:ascii="Arial" w:hAnsi="Arial" w:cs="Arial"/>
          </w:rPr>
          <w:t>,</w:t>
        </w:r>
      </w:ins>
      <w:r w:rsidR="003117D5">
        <w:rPr>
          <w:rFonts w:ascii="Arial" w:hAnsi="Arial" w:cs="Arial"/>
        </w:rPr>
        <w:t xml:space="preserve"> W</w:t>
      </w:r>
      <w:ins w:id="156" w:author="Gregory A Brown" w:date="2013-01-18T10:15:00Z">
        <w:r w:rsidR="00B335EB">
          <w:rPr>
            <w:rFonts w:ascii="Arial" w:hAnsi="Arial" w:cs="Arial"/>
          </w:rPr>
          <w:t>I</w:t>
        </w:r>
      </w:ins>
      <w:r w:rsidRPr="00192F64">
        <w:rPr>
          <w:rFonts w:ascii="Arial" w:hAnsi="Arial" w:cs="Arial"/>
        </w:rPr>
        <w:t>).</w:t>
      </w:r>
      <w:r w:rsidR="00EB399C">
        <w:rPr>
          <w:rFonts w:ascii="Arial" w:hAnsi="Arial" w:cs="Arial"/>
        </w:rPr>
        <w:t xml:space="preserve">  Subject descriptive data can be found in table 1.</w:t>
      </w:r>
      <w:ins w:id="157" w:author="Gregory A Brown" w:date="2013-01-18T10:15:00Z">
        <w:r w:rsidR="00B335EB">
          <w:rPr>
            <w:rFonts w:ascii="Arial" w:hAnsi="Arial" w:cs="Arial"/>
          </w:rPr>
          <w:t xml:space="preserve">  </w:t>
        </w:r>
      </w:ins>
      <w:ins w:id="158" w:author="Gregory A Brown" w:date="2013-01-18T10:16:00Z">
        <w:r w:rsidR="00B335EB" w:rsidRPr="00B335EB">
          <w:rPr>
            <w:rFonts w:ascii="Arial" w:hAnsi="Arial" w:cs="Arial"/>
          </w:rPr>
          <w:t>The</w:t>
        </w:r>
        <w:r w:rsidR="00B335EB">
          <w:rPr>
            <w:rFonts w:ascii="Arial" w:hAnsi="Arial" w:cs="Arial"/>
          </w:rPr>
          <w:t xml:space="preserve"> </w:t>
        </w:r>
        <w:r w:rsidR="00B335EB" w:rsidRPr="00B335EB">
          <w:rPr>
            <w:rFonts w:ascii="Arial" w:hAnsi="Arial" w:cs="Arial"/>
          </w:rPr>
          <w:t>subjects were asked to wear comfortable clothing with minimal metal</w:t>
        </w:r>
        <w:r w:rsidR="00B335EB">
          <w:rPr>
            <w:rFonts w:ascii="Arial" w:hAnsi="Arial" w:cs="Arial"/>
          </w:rPr>
          <w:t xml:space="preserve"> </w:t>
        </w:r>
        <w:r w:rsidR="00B335EB" w:rsidRPr="00B335EB">
          <w:rPr>
            <w:rFonts w:ascii="Arial" w:hAnsi="Arial" w:cs="Arial"/>
          </w:rPr>
          <w:t>snaps, buttons, or zippers and to remove all jewelry in order to enhance</w:t>
        </w:r>
        <w:r w:rsidR="00B335EB">
          <w:rPr>
            <w:rFonts w:ascii="Arial" w:hAnsi="Arial" w:cs="Arial"/>
          </w:rPr>
          <w:t xml:space="preserve"> </w:t>
        </w:r>
        <w:r w:rsidR="00B335EB" w:rsidRPr="00B335EB">
          <w:rPr>
            <w:rFonts w:ascii="Arial" w:hAnsi="Arial" w:cs="Arial"/>
          </w:rPr>
          <w:t>the safety and accuracy of the DEXA measurement.</w:t>
        </w:r>
      </w:ins>
    </w:p>
    <w:p w:rsidR="0036168B" w:rsidRPr="00192F64" w:rsidRDefault="0036168B" w:rsidP="000E4CE1">
      <w:pPr>
        <w:spacing w:line="480" w:lineRule="auto"/>
        <w:rPr>
          <w:rFonts w:ascii="Arial" w:hAnsi="Arial" w:cs="Arial"/>
        </w:rPr>
      </w:pPr>
    </w:p>
    <w:p w:rsidR="0036168B" w:rsidRPr="00192F64" w:rsidRDefault="0036168B" w:rsidP="000E4CE1">
      <w:pPr>
        <w:spacing w:line="480" w:lineRule="auto"/>
        <w:rPr>
          <w:rFonts w:ascii="Arial" w:hAnsi="Arial" w:cs="Arial"/>
        </w:rPr>
      </w:pPr>
      <w:proofErr w:type="gramStart"/>
      <w:r w:rsidRPr="00192F64">
        <w:rPr>
          <w:rFonts w:ascii="Arial" w:hAnsi="Arial" w:cs="Arial"/>
          <w:i/>
          <w:iCs/>
        </w:rPr>
        <w:t>Aerobic Fitness Assessment.</w:t>
      </w:r>
      <w:proofErr w:type="gramEnd"/>
      <w:r w:rsidR="003117D5">
        <w:rPr>
          <w:rFonts w:ascii="Arial" w:hAnsi="Arial" w:cs="Arial"/>
        </w:rPr>
        <w:t xml:space="preserve"> The participants </w:t>
      </w:r>
      <w:r w:rsidR="003117D5" w:rsidRPr="00192F64">
        <w:rPr>
          <w:rFonts w:ascii="Arial" w:hAnsi="Arial" w:cs="Arial"/>
        </w:rPr>
        <w:t>underwent</w:t>
      </w:r>
      <w:r w:rsidRPr="00192F64">
        <w:rPr>
          <w:rFonts w:ascii="Arial" w:hAnsi="Arial" w:cs="Arial"/>
        </w:rPr>
        <w:t xml:space="preserve"> a Bruce Ramp Protocol</w:t>
      </w:r>
      <w:r w:rsidR="003117D5">
        <w:rPr>
          <w:rFonts w:ascii="Arial" w:hAnsi="Arial" w:cs="Arial"/>
        </w:rPr>
        <w:t xml:space="preserve"> (2</w:t>
      </w:r>
      <w:r w:rsidR="008516FD">
        <w:rPr>
          <w:rFonts w:ascii="Arial" w:hAnsi="Arial" w:cs="Arial"/>
        </w:rPr>
        <w:t>1</w:t>
      </w:r>
      <w:r w:rsidR="003117D5">
        <w:rPr>
          <w:rFonts w:ascii="Arial" w:hAnsi="Arial" w:cs="Arial"/>
        </w:rPr>
        <w:t xml:space="preserve">) </w:t>
      </w:r>
      <w:r w:rsidRPr="00192F64">
        <w:rPr>
          <w:rFonts w:ascii="Arial" w:hAnsi="Arial" w:cs="Arial"/>
        </w:rPr>
        <w:t>VO</w:t>
      </w:r>
      <w:r w:rsidRPr="00192F64">
        <w:rPr>
          <w:rFonts w:ascii="Arial" w:hAnsi="Arial" w:cs="Arial"/>
          <w:vertAlign w:val="subscript"/>
        </w:rPr>
        <w:t>2max</w:t>
      </w:r>
      <w:r w:rsidRPr="00192F64">
        <w:rPr>
          <w:rFonts w:ascii="Arial" w:hAnsi="Arial" w:cs="Arial"/>
        </w:rPr>
        <w:t xml:space="preserve"> test on a treadmill.  </w:t>
      </w:r>
      <w:r w:rsidR="003C4E9B">
        <w:rPr>
          <w:rFonts w:ascii="Arial" w:hAnsi="Arial" w:cs="Arial"/>
        </w:rPr>
        <w:t xml:space="preserve">First, the participants put on a </w:t>
      </w:r>
      <w:del w:id="159" w:author="Gregory A Brown" w:date="2013-01-17T10:30:00Z">
        <w:r w:rsidR="003C4E9B" w:rsidDel="004D60E5">
          <w:rPr>
            <w:rFonts w:ascii="Arial" w:hAnsi="Arial" w:cs="Arial"/>
          </w:rPr>
          <w:delText>heart rate</w:delText>
        </w:r>
      </w:del>
      <w:ins w:id="160" w:author="Gregory A Brown" w:date="2013-01-17T10:30:00Z">
        <w:r w:rsidR="004D60E5">
          <w:rPr>
            <w:rFonts w:ascii="Arial" w:hAnsi="Arial" w:cs="Arial"/>
          </w:rPr>
          <w:t>HR</w:t>
        </w:r>
      </w:ins>
      <w:r w:rsidR="003C4E9B">
        <w:rPr>
          <w:rFonts w:ascii="Arial" w:hAnsi="Arial" w:cs="Arial"/>
        </w:rPr>
        <w:t xml:space="preserve"> </w:t>
      </w:r>
      <w:r w:rsidR="003C4E9B" w:rsidRPr="00192F64">
        <w:rPr>
          <w:rFonts w:ascii="Arial" w:hAnsi="Arial" w:cs="Arial"/>
        </w:rPr>
        <w:t>monitor (</w:t>
      </w:r>
      <w:r w:rsidR="003C4E9B">
        <w:rPr>
          <w:rFonts w:ascii="Arial" w:hAnsi="Arial" w:cs="Arial"/>
        </w:rPr>
        <w:t>E60</w:t>
      </w:r>
      <w:r w:rsidR="003C4E9B" w:rsidRPr="00192F64">
        <w:rPr>
          <w:rFonts w:ascii="Arial" w:hAnsi="Arial" w:cs="Arial"/>
        </w:rPr>
        <w:t xml:space="preserve">0, Polar Electro, </w:t>
      </w:r>
      <w:proofErr w:type="spellStart"/>
      <w:proofErr w:type="gramStart"/>
      <w:r w:rsidR="003C4E9B" w:rsidRPr="00192F64">
        <w:rPr>
          <w:rFonts w:ascii="Arial" w:hAnsi="Arial" w:cs="Arial"/>
        </w:rPr>
        <w:t>Oy</w:t>
      </w:r>
      <w:proofErr w:type="spellEnd"/>
      <w:proofErr w:type="gramEnd"/>
      <w:r w:rsidR="003C4E9B" w:rsidRPr="00192F64">
        <w:rPr>
          <w:rFonts w:ascii="Arial" w:hAnsi="Arial" w:cs="Arial"/>
        </w:rPr>
        <w:t>, Finland)</w:t>
      </w:r>
      <w:r w:rsidR="003C4E9B">
        <w:rPr>
          <w:rFonts w:ascii="Arial" w:hAnsi="Arial" w:cs="Arial"/>
        </w:rPr>
        <w:t xml:space="preserve"> and then sat for 5 minutes in order to record </w:t>
      </w:r>
      <w:del w:id="161" w:author="Gregory A Brown" w:date="2013-01-17T10:30:00Z">
        <w:r w:rsidR="003C4E9B" w:rsidDel="000E40D4">
          <w:rPr>
            <w:rFonts w:ascii="Arial" w:hAnsi="Arial" w:cs="Arial"/>
          </w:rPr>
          <w:delText xml:space="preserve">a measure of </w:delText>
        </w:r>
      </w:del>
      <w:r w:rsidR="003C4E9B">
        <w:rPr>
          <w:rFonts w:ascii="Arial" w:hAnsi="Arial" w:cs="Arial"/>
        </w:rPr>
        <w:t xml:space="preserve">resting </w:t>
      </w:r>
      <w:ins w:id="162" w:author="Gregory A Brown" w:date="2013-01-17T10:30:00Z">
        <w:r w:rsidR="000E40D4">
          <w:rPr>
            <w:rFonts w:ascii="Arial" w:hAnsi="Arial" w:cs="Arial"/>
          </w:rPr>
          <w:t>HR</w:t>
        </w:r>
      </w:ins>
      <w:del w:id="163" w:author="Gregory A Brown" w:date="2013-01-17T10:30:00Z">
        <w:r w:rsidR="003C4E9B" w:rsidDel="000E40D4">
          <w:rPr>
            <w:rFonts w:ascii="Arial" w:hAnsi="Arial" w:cs="Arial"/>
          </w:rPr>
          <w:delText>heart rate</w:delText>
        </w:r>
      </w:del>
      <w:r w:rsidR="003C4E9B">
        <w:rPr>
          <w:rFonts w:ascii="Arial" w:hAnsi="Arial" w:cs="Arial"/>
        </w:rPr>
        <w:t xml:space="preserve">. Participants were then connected to the metabolic cart </w:t>
      </w:r>
      <w:r w:rsidR="003C4E9B" w:rsidRPr="00192F64">
        <w:rPr>
          <w:rFonts w:ascii="Arial" w:hAnsi="Arial" w:cs="Arial"/>
        </w:rPr>
        <w:t>(True One</w:t>
      </w:r>
      <w:ins w:id="164" w:author="Gregory A Brown" w:date="2013-01-18T10:20:00Z">
        <w:r w:rsidR="00B335EB">
          <w:rPr>
            <w:rFonts w:ascii="Arial" w:hAnsi="Arial" w:cs="Arial"/>
          </w:rPr>
          <w:t xml:space="preserve"> 2400</w:t>
        </w:r>
      </w:ins>
      <w:r w:rsidR="003C4E9B" w:rsidRPr="00192F64">
        <w:rPr>
          <w:rFonts w:ascii="Arial" w:hAnsi="Arial" w:cs="Arial"/>
        </w:rPr>
        <w:t xml:space="preserve">, </w:t>
      </w:r>
      <w:proofErr w:type="spellStart"/>
      <w:r w:rsidR="003C4E9B" w:rsidRPr="00192F64">
        <w:rPr>
          <w:rFonts w:ascii="Arial" w:hAnsi="Arial" w:cs="Arial"/>
        </w:rPr>
        <w:t>Parvomedics</w:t>
      </w:r>
      <w:proofErr w:type="spellEnd"/>
      <w:r w:rsidR="003C4E9B" w:rsidRPr="00192F64">
        <w:rPr>
          <w:rFonts w:ascii="Arial" w:hAnsi="Arial" w:cs="Arial"/>
        </w:rPr>
        <w:t>, Sandy, UT)</w:t>
      </w:r>
      <w:r w:rsidR="00DE3813">
        <w:rPr>
          <w:rFonts w:ascii="Arial" w:hAnsi="Arial" w:cs="Arial"/>
        </w:rPr>
        <w:t xml:space="preserve"> using a </w:t>
      </w:r>
      <w:r w:rsidR="00097D49">
        <w:rPr>
          <w:rFonts w:ascii="Arial" w:hAnsi="Arial" w:cs="Arial"/>
        </w:rPr>
        <w:t xml:space="preserve">facemask (NRB1, Hans Rudolph Inc., Kansas City, MO) and </w:t>
      </w:r>
      <w:r w:rsidR="003117D5">
        <w:rPr>
          <w:rFonts w:ascii="Arial" w:hAnsi="Arial" w:cs="Arial"/>
        </w:rPr>
        <w:t>b</w:t>
      </w:r>
      <w:r w:rsidRPr="00192F64">
        <w:rPr>
          <w:rFonts w:ascii="Arial" w:hAnsi="Arial" w:cs="Arial"/>
        </w:rPr>
        <w:t>eg</w:t>
      </w:r>
      <w:r w:rsidR="003117D5">
        <w:rPr>
          <w:rFonts w:ascii="Arial" w:hAnsi="Arial" w:cs="Arial"/>
        </w:rPr>
        <w:t>a</w:t>
      </w:r>
      <w:r w:rsidRPr="00192F64">
        <w:rPr>
          <w:rFonts w:ascii="Arial" w:hAnsi="Arial" w:cs="Arial"/>
        </w:rPr>
        <w:t>n</w:t>
      </w:r>
      <w:r w:rsidR="003117D5">
        <w:rPr>
          <w:rFonts w:ascii="Arial" w:hAnsi="Arial" w:cs="Arial"/>
        </w:rPr>
        <w:t xml:space="preserve"> by</w:t>
      </w:r>
      <w:r w:rsidRPr="00192F64">
        <w:rPr>
          <w:rFonts w:ascii="Arial" w:hAnsi="Arial" w:cs="Arial"/>
        </w:rPr>
        <w:t xml:space="preserve"> walking on the treadmill (425C, </w:t>
      </w:r>
      <w:proofErr w:type="spellStart"/>
      <w:r w:rsidRPr="00192F64">
        <w:rPr>
          <w:rFonts w:ascii="Arial" w:hAnsi="Arial" w:cs="Arial"/>
        </w:rPr>
        <w:t>Trackmaster</w:t>
      </w:r>
      <w:proofErr w:type="spellEnd"/>
      <w:r w:rsidRPr="00192F64">
        <w:rPr>
          <w:rFonts w:ascii="Arial" w:hAnsi="Arial" w:cs="Arial"/>
        </w:rPr>
        <w:t xml:space="preserve"> Treadmills, Newton, KS) at 1.7 mph with a 10% grade.  The treadmill speed and grade gradually</w:t>
      </w:r>
      <w:r w:rsidR="00C17900" w:rsidRPr="00192F64">
        <w:rPr>
          <w:rFonts w:ascii="Arial" w:hAnsi="Arial" w:cs="Arial"/>
        </w:rPr>
        <w:t xml:space="preserve"> increase</w:t>
      </w:r>
      <w:r w:rsidR="003117D5">
        <w:rPr>
          <w:rFonts w:ascii="Arial" w:hAnsi="Arial" w:cs="Arial"/>
        </w:rPr>
        <w:t>d</w:t>
      </w:r>
      <w:r w:rsidRPr="00192F64">
        <w:rPr>
          <w:rFonts w:ascii="Arial" w:hAnsi="Arial" w:cs="Arial"/>
        </w:rPr>
        <w:t xml:space="preserve"> in small increments ever</w:t>
      </w:r>
      <w:r w:rsidR="00C17900" w:rsidRPr="00192F64">
        <w:rPr>
          <w:rFonts w:ascii="Arial" w:hAnsi="Arial" w:cs="Arial"/>
        </w:rPr>
        <w:t>y</w:t>
      </w:r>
      <w:r w:rsidRPr="00192F64">
        <w:rPr>
          <w:rFonts w:ascii="Arial" w:hAnsi="Arial" w:cs="Arial"/>
        </w:rPr>
        <w:t xml:space="preserve"> 30 seconds so that every three minutes the speed </w:t>
      </w:r>
      <w:r w:rsidR="003117D5">
        <w:rPr>
          <w:rFonts w:ascii="Arial" w:hAnsi="Arial" w:cs="Arial"/>
        </w:rPr>
        <w:t>had</w:t>
      </w:r>
      <w:r w:rsidRPr="00192F64">
        <w:rPr>
          <w:rFonts w:ascii="Arial" w:hAnsi="Arial" w:cs="Arial"/>
        </w:rPr>
        <w:t xml:space="preserve"> increased </w:t>
      </w:r>
      <w:r w:rsidR="003117D5">
        <w:rPr>
          <w:rFonts w:ascii="Arial" w:hAnsi="Arial" w:cs="Arial"/>
        </w:rPr>
        <w:t xml:space="preserve">by 0.8 mph and the grade by 2%.  </w:t>
      </w:r>
      <w:r w:rsidR="00307941" w:rsidRPr="007B12A3">
        <w:rPr>
          <w:rFonts w:ascii="Arial" w:hAnsi="Arial" w:cs="Arial"/>
        </w:rPr>
        <w:t>Data for VO</w:t>
      </w:r>
      <w:r w:rsidR="00307941" w:rsidRPr="007B12A3">
        <w:rPr>
          <w:rFonts w:ascii="Arial" w:hAnsi="Arial" w:cs="Arial"/>
          <w:vertAlign w:val="subscript"/>
        </w:rPr>
        <w:t>2</w:t>
      </w:r>
      <w:r w:rsidR="00307941" w:rsidRPr="007B12A3">
        <w:rPr>
          <w:rFonts w:ascii="Arial" w:hAnsi="Arial" w:cs="Arial"/>
        </w:rPr>
        <w:t xml:space="preserve"> and heart rate were measured continuously and then averaged over 20 second intervals.  </w:t>
      </w:r>
      <w:ins w:id="165" w:author="Gregory A Brown" w:date="2013-01-17T10:33:00Z">
        <w:r w:rsidR="007D6C5C" w:rsidRPr="007D6C5C">
          <w:rPr>
            <w:rFonts w:ascii="Arial" w:hAnsi="Arial" w:cs="Arial"/>
          </w:rPr>
          <w:t>The VO</w:t>
        </w:r>
        <w:r w:rsidR="007D6C5C" w:rsidRPr="007D6C5C">
          <w:rPr>
            <w:rFonts w:ascii="Arial" w:hAnsi="Arial" w:cs="Arial"/>
            <w:vertAlign w:val="subscript"/>
          </w:rPr>
          <w:t>2max</w:t>
        </w:r>
        <w:r w:rsidR="007D6C5C" w:rsidRPr="007D6C5C">
          <w:rPr>
            <w:rFonts w:ascii="Arial" w:hAnsi="Arial" w:cs="Arial"/>
          </w:rPr>
          <w:t xml:space="preserve"> test was terminated when </w:t>
        </w:r>
      </w:ins>
      <w:ins w:id="166" w:author="Gregory A Brown" w:date="2013-01-17T10:34:00Z">
        <w:r w:rsidR="007D6C5C">
          <w:rPr>
            <w:rFonts w:ascii="Arial" w:hAnsi="Arial" w:cs="Arial"/>
          </w:rPr>
          <w:t xml:space="preserve">at least 2 of the following </w:t>
        </w:r>
      </w:ins>
      <w:ins w:id="167" w:author="Gregory A Brown" w:date="2013-01-17T10:35:00Z">
        <w:r w:rsidR="007D6C5C">
          <w:rPr>
            <w:rFonts w:ascii="Arial" w:hAnsi="Arial" w:cs="Arial"/>
          </w:rPr>
          <w:t>criteria</w:t>
        </w:r>
      </w:ins>
      <w:ins w:id="168" w:author="Gregory A Brown" w:date="2013-01-17T10:34:00Z">
        <w:r w:rsidR="007D6C5C">
          <w:rPr>
            <w:rFonts w:ascii="Arial" w:hAnsi="Arial" w:cs="Arial"/>
          </w:rPr>
          <w:t xml:space="preserve"> were met: </w:t>
        </w:r>
      </w:ins>
      <w:ins w:id="169" w:author="Gregory A Brown" w:date="2013-01-17T10:33:00Z">
        <w:r w:rsidR="007D6C5C" w:rsidRPr="007D6C5C">
          <w:rPr>
            <w:rFonts w:ascii="Arial" w:hAnsi="Arial" w:cs="Arial"/>
          </w:rPr>
          <w:t>VO</w:t>
        </w:r>
        <w:r w:rsidR="007D6C5C" w:rsidRPr="007D6C5C">
          <w:rPr>
            <w:rFonts w:ascii="Arial" w:hAnsi="Arial" w:cs="Arial"/>
            <w:vertAlign w:val="subscript"/>
          </w:rPr>
          <w:t>2</w:t>
        </w:r>
        <w:r w:rsidR="007D6C5C" w:rsidRPr="007D6C5C">
          <w:rPr>
            <w:rFonts w:ascii="Arial" w:hAnsi="Arial" w:cs="Arial"/>
          </w:rPr>
          <w:t xml:space="preserve"> or </w:t>
        </w:r>
      </w:ins>
      <w:ins w:id="170" w:author="Gregory A Brown" w:date="2013-01-17T10:34:00Z">
        <w:r w:rsidR="007D6C5C">
          <w:rPr>
            <w:rFonts w:ascii="Arial" w:hAnsi="Arial" w:cs="Arial"/>
          </w:rPr>
          <w:t>HR</w:t>
        </w:r>
      </w:ins>
      <w:ins w:id="171" w:author="Gregory A Brown" w:date="2013-01-17T10:33:00Z">
        <w:r w:rsidR="007D6C5C" w:rsidRPr="007D6C5C">
          <w:rPr>
            <w:rFonts w:ascii="Arial" w:hAnsi="Arial" w:cs="Arial"/>
          </w:rPr>
          <w:t xml:space="preserve"> decreased or remained unchanged in response to increases in workload, a respiratory exchange ratio value of 1.14 and/or a rating of percei</w:t>
        </w:r>
        <w:r w:rsidR="007D6C5C">
          <w:rPr>
            <w:rFonts w:ascii="Arial" w:hAnsi="Arial" w:cs="Arial"/>
          </w:rPr>
          <w:t>ved exertion of 20 was reached</w:t>
        </w:r>
      </w:ins>
      <w:ins w:id="172" w:author="Gregory A Brown" w:date="2013-01-17T10:35:00Z">
        <w:r w:rsidR="007D6C5C">
          <w:rPr>
            <w:rFonts w:ascii="Arial" w:hAnsi="Arial" w:cs="Arial"/>
          </w:rPr>
          <w:t xml:space="preserve"> </w:t>
        </w:r>
      </w:ins>
      <w:ins w:id="173" w:author="Gregory A Brown" w:date="2013-01-17T10:33:00Z">
        <w:r w:rsidR="007D6C5C" w:rsidRPr="007D6C5C">
          <w:rPr>
            <w:rFonts w:ascii="Arial" w:hAnsi="Arial" w:cs="Arial"/>
          </w:rPr>
          <w:t>(1</w:t>
        </w:r>
      </w:ins>
      <w:ins w:id="174" w:author="Gregory A Brown" w:date="2013-01-17T10:34:00Z">
        <w:r w:rsidR="007D6C5C">
          <w:rPr>
            <w:rFonts w:ascii="Arial" w:hAnsi="Arial" w:cs="Arial"/>
          </w:rPr>
          <w:t>8</w:t>
        </w:r>
      </w:ins>
      <w:ins w:id="175" w:author="Gregory A Brown" w:date="2013-01-17T10:33:00Z">
        <w:r w:rsidR="007D6C5C" w:rsidRPr="007D6C5C">
          <w:rPr>
            <w:rFonts w:ascii="Arial" w:hAnsi="Arial" w:cs="Arial"/>
          </w:rPr>
          <w:t>).</w:t>
        </w:r>
      </w:ins>
      <w:ins w:id="176" w:author="Gregory A Brown" w:date="2013-01-17T10:35:00Z">
        <w:r w:rsidR="007D6C5C">
          <w:rPr>
            <w:rFonts w:ascii="Arial" w:hAnsi="Arial" w:cs="Arial"/>
          </w:rPr>
          <w:t xml:space="preserve">  If the subject did not meet 2 of the termination criteria</w:t>
        </w:r>
      </w:ins>
      <w:ins w:id="177" w:author="Gregory A Brown" w:date="2013-01-17T10:36:00Z">
        <w:r w:rsidR="007D6C5C">
          <w:rPr>
            <w:rFonts w:ascii="Arial" w:hAnsi="Arial" w:cs="Arial"/>
          </w:rPr>
          <w:t xml:space="preserve"> but instead requested to stop the test</w:t>
        </w:r>
      </w:ins>
      <w:ins w:id="178" w:author="Gregory A Brown" w:date="2013-01-17T10:35:00Z">
        <w:r w:rsidR="007D6C5C">
          <w:rPr>
            <w:rFonts w:ascii="Arial" w:hAnsi="Arial" w:cs="Arial"/>
          </w:rPr>
          <w:t>, a subsequent test</w:t>
        </w:r>
      </w:ins>
      <w:ins w:id="179" w:author="Gregory A Brown" w:date="2013-01-17T10:36:00Z">
        <w:r w:rsidR="007D6C5C">
          <w:rPr>
            <w:rFonts w:ascii="Arial" w:hAnsi="Arial" w:cs="Arial"/>
          </w:rPr>
          <w:t xml:space="preserve"> was performed on a separate day</w:t>
        </w:r>
      </w:ins>
      <w:ins w:id="180" w:author="Gregory A Brown" w:date="2013-01-17T10:37:00Z">
        <w:r w:rsidR="007D6C5C">
          <w:rPr>
            <w:rFonts w:ascii="Arial" w:hAnsi="Arial" w:cs="Arial"/>
          </w:rPr>
          <w:t xml:space="preserve"> (and this was only necessary for 1 subject who was experiencing a minor upper </w:t>
        </w:r>
        <w:proofErr w:type="spellStart"/>
        <w:r w:rsidR="007D6C5C">
          <w:rPr>
            <w:rFonts w:ascii="Arial" w:hAnsi="Arial" w:cs="Arial"/>
          </w:rPr>
          <w:t>repsirtaory</w:t>
        </w:r>
        <w:proofErr w:type="spellEnd"/>
        <w:r w:rsidR="007D6C5C">
          <w:rPr>
            <w:rFonts w:ascii="Arial" w:hAnsi="Arial" w:cs="Arial"/>
          </w:rPr>
          <w:t xml:space="preserve"> illness on the day of the </w:t>
        </w:r>
        <w:proofErr w:type="spellStart"/>
        <w:r w:rsidR="007D6C5C">
          <w:rPr>
            <w:rFonts w:ascii="Arial" w:hAnsi="Arial" w:cs="Arial"/>
          </w:rPr>
          <w:t>intial</w:t>
        </w:r>
        <w:proofErr w:type="spellEnd"/>
        <w:r w:rsidR="007D6C5C">
          <w:rPr>
            <w:rFonts w:ascii="Arial" w:hAnsi="Arial" w:cs="Arial"/>
          </w:rPr>
          <w:t xml:space="preserve"> test).</w:t>
        </w:r>
      </w:ins>
      <w:del w:id="181" w:author="Gregory A Brown" w:date="2013-01-17T10:33:00Z">
        <w:r w:rsidR="00307941" w:rsidRPr="007B12A3" w:rsidDel="007D6C5C">
          <w:rPr>
            <w:rFonts w:ascii="Arial" w:hAnsi="Arial" w:cs="Arial"/>
          </w:rPr>
          <w:delText>The assessment of VO</w:delText>
        </w:r>
        <w:r w:rsidR="00307941" w:rsidRPr="007B12A3" w:rsidDel="007D6C5C">
          <w:rPr>
            <w:rFonts w:ascii="Arial" w:hAnsi="Arial" w:cs="Arial"/>
            <w:vertAlign w:val="subscript"/>
          </w:rPr>
          <w:delText>2</w:delText>
        </w:r>
        <w:r w:rsidR="00307941" w:rsidRPr="007B12A3" w:rsidDel="007D6C5C">
          <w:rPr>
            <w:rFonts w:ascii="Arial" w:hAnsi="Arial" w:cs="Arial"/>
          </w:rPr>
          <w:delText xml:space="preserve">max ceased when the </w:delText>
        </w:r>
        <w:r w:rsidR="000C65F9" w:rsidDel="007D6C5C">
          <w:rPr>
            <w:rFonts w:ascii="Arial" w:hAnsi="Arial" w:cs="Arial"/>
          </w:rPr>
          <w:delText>participant</w:delText>
        </w:r>
        <w:r w:rsidR="00307941" w:rsidRPr="007B12A3" w:rsidDel="007D6C5C">
          <w:rPr>
            <w:rFonts w:ascii="Arial" w:hAnsi="Arial" w:cs="Arial"/>
          </w:rPr>
          <w:delText xml:space="preserve"> </w:delText>
        </w:r>
      </w:del>
      <w:del w:id="182" w:author="Gregory A Brown" w:date="2013-01-17T10:32:00Z">
        <w:r w:rsidR="00307941" w:rsidRPr="007B12A3" w:rsidDel="00882B36">
          <w:rPr>
            <w:rFonts w:ascii="Arial" w:hAnsi="Arial" w:cs="Arial"/>
          </w:rPr>
          <w:delText>reached volitional fatigue</w:delText>
        </w:r>
      </w:del>
      <w:r w:rsidR="00307941" w:rsidRPr="007B12A3">
        <w:rPr>
          <w:rFonts w:ascii="Arial" w:hAnsi="Arial" w:cs="Arial"/>
        </w:rPr>
        <w:t xml:space="preserve">.  </w:t>
      </w:r>
    </w:p>
    <w:p w:rsidR="0036168B" w:rsidRPr="00192F64" w:rsidRDefault="0036168B" w:rsidP="000E4CE1">
      <w:pPr>
        <w:spacing w:line="480" w:lineRule="auto"/>
        <w:rPr>
          <w:rFonts w:ascii="Arial" w:hAnsi="Arial" w:cs="Arial"/>
        </w:rPr>
      </w:pPr>
    </w:p>
    <w:p w:rsidR="00DB7FF3" w:rsidRPr="00192F64" w:rsidRDefault="00DB7FF3" w:rsidP="000E4CE1">
      <w:pPr>
        <w:spacing w:line="480" w:lineRule="auto"/>
        <w:rPr>
          <w:rFonts w:ascii="Arial" w:hAnsi="Arial" w:cs="Arial"/>
        </w:rPr>
      </w:pPr>
      <w:r w:rsidRPr="00192F64">
        <w:rPr>
          <w:rFonts w:ascii="Arial" w:hAnsi="Arial" w:cs="Arial"/>
          <w:i/>
        </w:rPr>
        <w:t xml:space="preserve">Accelerometry:  </w:t>
      </w:r>
      <w:r w:rsidRPr="00192F64">
        <w:rPr>
          <w:rFonts w:ascii="Arial" w:hAnsi="Arial" w:cs="Arial"/>
        </w:rPr>
        <w:t xml:space="preserve">Research participants </w:t>
      </w:r>
      <w:r w:rsidR="00196977">
        <w:rPr>
          <w:rFonts w:ascii="Arial" w:hAnsi="Arial" w:cs="Arial"/>
        </w:rPr>
        <w:t xml:space="preserve">wore </w:t>
      </w:r>
      <w:r w:rsidRPr="00192F64">
        <w:rPr>
          <w:rFonts w:ascii="Arial" w:hAnsi="Arial" w:cs="Arial"/>
        </w:rPr>
        <w:t>physical activity monitors (AM7164</w:t>
      </w:r>
      <w:r w:rsidR="00675D25">
        <w:rPr>
          <w:rFonts w:ascii="Arial" w:hAnsi="Arial" w:cs="Arial"/>
        </w:rPr>
        <w:t xml:space="preserve">, </w:t>
      </w:r>
      <w:proofErr w:type="spellStart"/>
      <w:r w:rsidR="00675D25">
        <w:rPr>
          <w:rFonts w:ascii="Arial" w:hAnsi="Arial" w:cs="Arial"/>
          <w:iCs/>
        </w:rPr>
        <w:t>Actigraph</w:t>
      </w:r>
      <w:proofErr w:type="spellEnd"/>
      <w:r w:rsidR="00675D25">
        <w:rPr>
          <w:rFonts w:ascii="Arial" w:hAnsi="Arial" w:cs="Arial"/>
          <w:iCs/>
        </w:rPr>
        <w:t xml:space="preserve"> </w:t>
      </w:r>
      <w:proofErr w:type="spellStart"/>
      <w:r w:rsidR="00675D25">
        <w:rPr>
          <w:rFonts w:ascii="Arial" w:hAnsi="Arial" w:cs="Arial"/>
          <w:iCs/>
        </w:rPr>
        <w:t>Inc</w:t>
      </w:r>
      <w:proofErr w:type="spellEnd"/>
      <w:r w:rsidR="00675D25">
        <w:rPr>
          <w:rFonts w:ascii="Arial" w:hAnsi="Arial" w:cs="Arial"/>
          <w:iCs/>
        </w:rPr>
        <w:t xml:space="preserve">, </w:t>
      </w:r>
      <w:r w:rsidR="00675D25" w:rsidRPr="00675D25">
        <w:rPr>
          <w:rFonts w:ascii="Arial" w:hAnsi="Arial" w:cs="Arial"/>
          <w:iCs/>
        </w:rPr>
        <w:t>Pensacola, FL</w:t>
      </w:r>
      <w:r w:rsidRPr="00192F64">
        <w:rPr>
          <w:rFonts w:ascii="Arial" w:hAnsi="Arial" w:cs="Arial"/>
        </w:rPr>
        <w:t xml:space="preserve">) while participating in the </w:t>
      </w:r>
      <w:r w:rsidR="005C5E2B" w:rsidRPr="00192F64">
        <w:rPr>
          <w:rFonts w:ascii="Arial" w:hAnsi="Arial" w:cs="Arial"/>
        </w:rPr>
        <w:t>paintball game play</w:t>
      </w:r>
      <w:r w:rsidRPr="00192F64">
        <w:rPr>
          <w:rFonts w:ascii="Arial" w:hAnsi="Arial" w:cs="Arial"/>
        </w:rPr>
        <w:t xml:space="preserve">. </w:t>
      </w:r>
      <w:r w:rsidR="00307941">
        <w:rPr>
          <w:rFonts w:ascii="Arial" w:hAnsi="Arial" w:cs="Arial"/>
        </w:rPr>
        <w:t>The accelerometers were initialized to begin recording data 1 hour before game play began, and were set to record</w:t>
      </w:r>
      <w:del w:id="183" w:author="Gregory A Brown" w:date="2013-01-17T10:40:00Z">
        <w:r w:rsidR="00307941" w:rsidDel="00306D0C">
          <w:rPr>
            <w:rFonts w:ascii="Arial" w:hAnsi="Arial" w:cs="Arial"/>
          </w:rPr>
          <w:delText>s</w:delText>
        </w:r>
      </w:del>
      <w:r w:rsidR="00307941">
        <w:rPr>
          <w:rFonts w:ascii="Arial" w:hAnsi="Arial" w:cs="Arial"/>
        </w:rPr>
        <w:t xml:space="preserve"> 15 second </w:t>
      </w:r>
      <w:ins w:id="184" w:author="Gregory A Brown" w:date="2013-01-17T10:40:00Z">
        <w:r w:rsidR="00306D0C">
          <w:rPr>
            <w:rFonts w:ascii="Arial" w:hAnsi="Arial" w:cs="Arial"/>
          </w:rPr>
          <w:t>epochs</w:t>
        </w:r>
      </w:ins>
      <w:del w:id="185" w:author="Gregory A Brown" w:date="2013-01-17T10:40:00Z">
        <w:r w:rsidR="00307941" w:rsidDel="00306D0C">
          <w:rPr>
            <w:rFonts w:ascii="Arial" w:hAnsi="Arial" w:cs="Arial"/>
          </w:rPr>
          <w:delText>EPOCs</w:delText>
        </w:r>
      </w:del>
      <w:r w:rsidR="00307941">
        <w:rPr>
          <w:rFonts w:ascii="Arial" w:hAnsi="Arial" w:cs="Arial"/>
        </w:rPr>
        <w:t>.</w:t>
      </w:r>
      <w:r w:rsidR="008A2AD4">
        <w:rPr>
          <w:rFonts w:ascii="Arial" w:hAnsi="Arial" w:cs="Arial"/>
        </w:rPr>
        <w:t xml:space="preserve">  </w:t>
      </w:r>
      <w:r w:rsidR="00577FC5">
        <w:rPr>
          <w:rFonts w:ascii="Arial" w:hAnsi="Arial" w:cs="Arial"/>
          <w:iCs/>
        </w:rPr>
        <w:t>The cut-</w:t>
      </w:r>
      <w:r w:rsidR="008A2AD4">
        <w:rPr>
          <w:rFonts w:ascii="Arial" w:hAnsi="Arial" w:cs="Arial"/>
          <w:iCs/>
        </w:rPr>
        <w:t xml:space="preserve">points for the categorization of the physically activity by the accelerometers as either </w:t>
      </w:r>
      <w:r w:rsidR="00577FC5">
        <w:rPr>
          <w:rFonts w:ascii="Arial" w:hAnsi="Arial" w:cs="Arial"/>
          <w:iCs/>
        </w:rPr>
        <w:t>sedentary,</w:t>
      </w:r>
      <w:r w:rsidR="008A2AD4">
        <w:rPr>
          <w:rFonts w:ascii="Arial" w:hAnsi="Arial" w:cs="Arial"/>
          <w:iCs/>
        </w:rPr>
        <w:t xml:space="preserve"> </w:t>
      </w:r>
      <w:r w:rsidR="008A2AD4">
        <w:rPr>
          <w:rFonts w:ascii="Arial" w:hAnsi="Arial" w:cs="Arial"/>
          <w:iCs/>
        </w:rPr>
        <w:lastRenderedPageBreak/>
        <w:t xml:space="preserve">moderate, or vigorous used in this </w:t>
      </w:r>
      <w:r w:rsidR="00203DAE">
        <w:rPr>
          <w:rFonts w:ascii="Arial" w:hAnsi="Arial" w:cs="Arial"/>
          <w:iCs/>
        </w:rPr>
        <w:t xml:space="preserve">study </w:t>
      </w:r>
      <w:r w:rsidR="008A2AD4">
        <w:rPr>
          <w:rFonts w:ascii="Arial" w:hAnsi="Arial" w:cs="Arial"/>
          <w:iCs/>
        </w:rPr>
        <w:t>were based on the guidelines established</w:t>
      </w:r>
      <w:r w:rsidR="008516FD">
        <w:rPr>
          <w:rFonts w:ascii="Arial" w:hAnsi="Arial" w:cs="Arial"/>
          <w:iCs/>
        </w:rPr>
        <w:t xml:space="preserve"> by </w:t>
      </w:r>
      <w:proofErr w:type="spellStart"/>
      <w:r w:rsidR="00122994">
        <w:rPr>
          <w:rFonts w:ascii="Arial" w:hAnsi="Arial" w:cs="Arial"/>
          <w:iCs/>
        </w:rPr>
        <w:t>Freedson</w:t>
      </w:r>
      <w:proofErr w:type="spellEnd"/>
      <w:r w:rsidR="008A2AD4">
        <w:rPr>
          <w:rFonts w:ascii="Arial" w:hAnsi="Arial" w:cs="Arial"/>
          <w:iCs/>
        </w:rPr>
        <w:t xml:space="preserve"> (</w:t>
      </w:r>
      <w:r w:rsidR="00122994">
        <w:rPr>
          <w:rFonts w:ascii="Arial" w:hAnsi="Arial" w:cs="Arial"/>
          <w:iCs/>
        </w:rPr>
        <w:t>20</w:t>
      </w:r>
      <w:r w:rsidR="008A2AD4">
        <w:rPr>
          <w:rFonts w:ascii="Arial" w:hAnsi="Arial" w:cs="Arial"/>
          <w:iCs/>
        </w:rPr>
        <w:t>)</w:t>
      </w:r>
      <w:r w:rsidR="00675D25">
        <w:rPr>
          <w:rFonts w:ascii="Arial" w:hAnsi="Arial" w:cs="Arial"/>
          <w:iCs/>
        </w:rPr>
        <w:t xml:space="preserve">, and </w:t>
      </w:r>
      <w:proofErr w:type="spellStart"/>
      <w:r w:rsidR="00675D25">
        <w:rPr>
          <w:rFonts w:ascii="Arial" w:hAnsi="Arial" w:cs="Arial"/>
          <w:iCs/>
        </w:rPr>
        <w:t>Actilife</w:t>
      </w:r>
      <w:proofErr w:type="spellEnd"/>
      <w:r w:rsidR="00675D25">
        <w:rPr>
          <w:rFonts w:ascii="Arial" w:hAnsi="Arial" w:cs="Arial"/>
          <w:iCs/>
        </w:rPr>
        <w:t xml:space="preserve"> </w:t>
      </w:r>
      <w:r w:rsidR="006676F0">
        <w:rPr>
          <w:rFonts w:ascii="Arial" w:hAnsi="Arial" w:cs="Arial"/>
          <w:iCs/>
        </w:rPr>
        <w:t>s</w:t>
      </w:r>
      <w:r w:rsidR="00675D25">
        <w:rPr>
          <w:rFonts w:ascii="Arial" w:hAnsi="Arial" w:cs="Arial"/>
          <w:iCs/>
        </w:rPr>
        <w:t xml:space="preserve">oftware (v 6.0, </w:t>
      </w:r>
      <w:proofErr w:type="spellStart"/>
      <w:r w:rsidR="00675D25">
        <w:rPr>
          <w:rFonts w:ascii="Arial" w:hAnsi="Arial" w:cs="Arial"/>
          <w:iCs/>
        </w:rPr>
        <w:t>Actigraph</w:t>
      </w:r>
      <w:proofErr w:type="spellEnd"/>
      <w:r w:rsidR="00675D25">
        <w:rPr>
          <w:rFonts w:ascii="Arial" w:hAnsi="Arial" w:cs="Arial"/>
          <w:iCs/>
        </w:rPr>
        <w:t xml:space="preserve"> </w:t>
      </w:r>
      <w:proofErr w:type="spellStart"/>
      <w:r w:rsidR="00675D25">
        <w:rPr>
          <w:rFonts w:ascii="Arial" w:hAnsi="Arial" w:cs="Arial"/>
          <w:iCs/>
        </w:rPr>
        <w:t>Inc</w:t>
      </w:r>
      <w:proofErr w:type="spellEnd"/>
      <w:r w:rsidR="00675D25">
        <w:rPr>
          <w:rFonts w:ascii="Arial" w:hAnsi="Arial" w:cs="Arial"/>
          <w:iCs/>
        </w:rPr>
        <w:t xml:space="preserve">, </w:t>
      </w:r>
      <w:r w:rsidR="00675D25" w:rsidRPr="00675D25">
        <w:rPr>
          <w:rFonts w:ascii="Arial" w:hAnsi="Arial" w:cs="Arial"/>
          <w:iCs/>
        </w:rPr>
        <w:t>Pensacola, FL</w:t>
      </w:r>
      <w:r w:rsidR="00675D25">
        <w:rPr>
          <w:rFonts w:ascii="Arial" w:hAnsi="Arial" w:cs="Arial"/>
          <w:iCs/>
        </w:rPr>
        <w:t>) was used for analysis of the accelerometry data</w:t>
      </w:r>
      <w:r w:rsidR="008516FD">
        <w:rPr>
          <w:rFonts w:ascii="Arial" w:hAnsi="Arial" w:cs="Arial"/>
          <w:iCs/>
        </w:rPr>
        <w:t>.</w:t>
      </w:r>
      <w:r w:rsidR="008A2AD4">
        <w:rPr>
          <w:rFonts w:ascii="Arial" w:hAnsi="Arial" w:cs="Arial"/>
          <w:iCs/>
        </w:rPr>
        <w:t xml:space="preserve">  </w:t>
      </w:r>
      <w:r w:rsidR="008A2AD4" w:rsidRPr="00192F64">
        <w:rPr>
          <w:rFonts w:ascii="Arial" w:hAnsi="Arial" w:cs="Arial"/>
          <w:iCs/>
        </w:rPr>
        <w:t xml:space="preserve"> </w:t>
      </w:r>
    </w:p>
    <w:p w:rsidR="00DD0B50" w:rsidRPr="00192F64" w:rsidRDefault="00DD0B50" w:rsidP="000E4CE1">
      <w:pPr>
        <w:spacing w:line="480" w:lineRule="auto"/>
        <w:rPr>
          <w:rFonts w:ascii="Arial" w:hAnsi="Arial" w:cs="Arial"/>
        </w:rPr>
      </w:pPr>
    </w:p>
    <w:p w:rsidR="00FA491A" w:rsidRDefault="00196977" w:rsidP="000E4CE1">
      <w:pPr>
        <w:spacing w:line="480" w:lineRule="auto"/>
        <w:rPr>
          <w:rFonts w:ascii="Arial" w:hAnsi="Arial" w:cs="Arial"/>
        </w:rPr>
      </w:pPr>
      <w:r>
        <w:rPr>
          <w:rFonts w:ascii="Arial" w:hAnsi="Arial" w:cs="Arial"/>
          <w:i/>
        </w:rPr>
        <w:t>P</w:t>
      </w:r>
      <w:r w:rsidR="00DD0B50" w:rsidRPr="00192F64">
        <w:rPr>
          <w:rFonts w:ascii="Arial" w:hAnsi="Arial" w:cs="Arial"/>
          <w:i/>
        </w:rPr>
        <w:t>aintball</w:t>
      </w:r>
      <w:r>
        <w:rPr>
          <w:rFonts w:ascii="Arial" w:hAnsi="Arial" w:cs="Arial"/>
          <w:i/>
        </w:rPr>
        <w:t xml:space="preserve"> Game Play</w:t>
      </w:r>
      <w:r w:rsidR="00DD0B50" w:rsidRPr="00192F64">
        <w:rPr>
          <w:rFonts w:ascii="Arial" w:hAnsi="Arial" w:cs="Arial"/>
          <w:i/>
        </w:rPr>
        <w:t>:</w:t>
      </w:r>
      <w:r w:rsidR="00DD0B50" w:rsidRPr="00192F64">
        <w:rPr>
          <w:rFonts w:ascii="Arial" w:hAnsi="Arial" w:cs="Arial"/>
        </w:rPr>
        <w:t xml:space="preserve">  On a different day from the fitness a</w:t>
      </w:r>
      <w:r w:rsidR="00307941">
        <w:rPr>
          <w:rFonts w:ascii="Arial" w:hAnsi="Arial" w:cs="Arial"/>
        </w:rPr>
        <w:t>ssessment, all of the participants</w:t>
      </w:r>
      <w:r w:rsidR="00DD0B50" w:rsidRPr="00192F64">
        <w:rPr>
          <w:rFonts w:ascii="Arial" w:hAnsi="Arial" w:cs="Arial"/>
        </w:rPr>
        <w:t xml:space="preserve"> gather</w:t>
      </w:r>
      <w:r w:rsidR="00307941">
        <w:rPr>
          <w:rFonts w:ascii="Arial" w:hAnsi="Arial" w:cs="Arial"/>
        </w:rPr>
        <w:t>ed</w:t>
      </w:r>
      <w:r w:rsidR="00DD0B50" w:rsidRPr="00192F64">
        <w:rPr>
          <w:rFonts w:ascii="Arial" w:hAnsi="Arial" w:cs="Arial"/>
        </w:rPr>
        <w:t xml:space="preserve"> at the paintball playing location for a typical day of play</w:t>
      </w:r>
      <w:r>
        <w:rPr>
          <w:rFonts w:ascii="Arial" w:hAnsi="Arial" w:cs="Arial"/>
        </w:rPr>
        <w:t>ing paintball</w:t>
      </w:r>
      <w:r w:rsidR="00DD0B50" w:rsidRPr="00192F64">
        <w:rPr>
          <w:rFonts w:ascii="Arial" w:hAnsi="Arial" w:cs="Arial"/>
        </w:rPr>
        <w:t>.</w:t>
      </w:r>
      <w:r w:rsidR="00307941">
        <w:rPr>
          <w:rFonts w:ascii="Arial" w:hAnsi="Arial" w:cs="Arial"/>
        </w:rPr>
        <w:t xml:space="preserve">  The paintball playing area for this group is private land owned by one of the </w:t>
      </w:r>
      <w:r w:rsidR="00771E2B">
        <w:rPr>
          <w:rFonts w:ascii="Arial" w:hAnsi="Arial" w:cs="Arial"/>
        </w:rPr>
        <w:t xml:space="preserve">participant’s </w:t>
      </w:r>
      <w:r w:rsidR="00307941">
        <w:rPr>
          <w:rFonts w:ascii="Arial" w:hAnsi="Arial" w:cs="Arial"/>
        </w:rPr>
        <w:t xml:space="preserve">family. </w:t>
      </w:r>
      <w:r>
        <w:rPr>
          <w:rFonts w:ascii="Arial" w:hAnsi="Arial" w:cs="Arial"/>
        </w:rPr>
        <w:t xml:space="preserve"> The game play occurred on</w:t>
      </w:r>
      <w:r w:rsidR="00307941">
        <w:rPr>
          <w:rFonts w:ascii="Arial" w:hAnsi="Arial" w:cs="Arial"/>
        </w:rPr>
        <w:t xml:space="preserve"> a “</w:t>
      </w:r>
      <w:proofErr w:type="spellStart"/>
      <w:r w:rsidR="00307941">
        <w:rPr>
          <w:rFonts w:ascii="Arial" w:hAnsi="Arial" w:cs="Arial"/>
        </w:rPr>
        <w:t>Woodsball</w:t>
      </w:r>
      <w:proofErr w:type="spellEnd"/>
      <w:r w:rsidR="00307941">
        <w:rPr>
          <w:rFonts w:ascii="Arial" w:hAnsi="Arial" w:cs="Arial"/>
        </w:rPr>
        <w:t>” field (13), consisting of mostly trees, shrubs, and grass</w:t>
      </w:r>
      <w:r w:rsidR="00ED67B4">
        <w:rPr>
          <w:rFonts w:ascii="Arial" w:hAnsi="Arial" w:cs="Arial"/>
        </w:rPr>
        <w:t>, with a few small wooden “bunkers” built to provide hiding places</w:t>
      </w:r>
      <w:r>
        <w:rPr>
          <w:rFonts w:ascii="Arial" w:hAnsi="Arial" w:cs="Arial"/>
        </w:rPr>
        <w:t>, all within an area that is 70 m X 135 m</w:t>
      </w:r>
      <w:r w:rsidR="00ED67B4">
        <w:rPr>
          <w:rFonts w:ascii="Arial" w:hAnsi="Arial" w:cs="Arial"/>
        </w:rPr>
        <w:t>.</w:t>
      </w:r>
      <w:r>
        <w:rPr>
          <w:rFonts w:ascii="Arial" w:hAnsi="Arial" w:cs="Arial"/>
        </w:rPr>
        <w:t xml:space="preserve">  </w:t>
      </w:r>
      <w:r w:rsidR="007B5DDB">
        <w:rPr>
          <w:rFonts w:ascii="Arial" w:hAnsi="Arial" w:cs="Arial"/>
        </w:rPr>
        <w:t xml:space="preserve">Prior to game play, the paintball guns used by the participants were measured to ensure that the muzzle velocity was </w:t>
      </w:r>
      <w:r w:rsidR="00771E2B">
        <w:rPr>
          <w:rFonts w:ascii="Arial" w:hAnsi="Arial" w:cs="Arial"/>
        </w:rPr>
        <w:t>260-</w:t>
      </w:r>
      <w:r w:rsidR="007B5DDB">
        <w:rPr>
          <w:rFonts w:ascii="Arial" w:hAnsi="Arial" w:cs="Arial"/>
        </w:rPr>
        <w:t>290 feet per second</w:t>
      </w:r>
      <w:r w:rsidR="00771E2B">
        <w:rPr>
          <w:rFonts w:ascii="Arial" w:hAnsi="Arial" w:cs="Arial"/>
        </w:rPr>
        <w:t xml:space="preserve"> (fps; </w:t>
      </w:r>
      <w:proofErr w:type="spellStart"/>
      <w:r w:rsidR="00771E2B" w:rsidRPr="001C7D99">
        <w:rPr>
          <w:rFonts w:ascii="Arial" w:hAnsi="Arial" w:cs="Arial"/>
        </w:rPr>
        <w:t>Prochrono</w:t>
      </w:r>
      <w:proofErr w:type="spellEnd"/>
      <w:r w:rsidR="00771E2B" w:rsidRPr="001C7D99">
        <w:rPr>
          <w:rFonts w:ascii="Arial" w:hAnsi="Arial" w:cs="Arial"/>
        </w:rPr>
        <w:t xml:space="preserve"> Digital,  Competition Electronics, Rockford, IL</w:t>
      </w:r>
      <w:r w:rsidR="00771E2B">
        <w:rPr>
          <w:rFonts w:ascii="Arial" w:hAnsi="Arial" w:cs="Arial"/>
        </w:rPr>
        <w:t>), which is below the generally accepted safety standard of 300 fps (3)</w:t>
      </w:r>
      <w:r w:rsidR="00BD407A">
        <w:rPr>
          <w:rFonts w:ascii="Arial" w:hAnsi="Arial" w:cs="Arial"/>
        </w:rPr>
        <w:t>.  The</w:t>
      </w:r>
      <w:r w:rsidR="001C7D99">
        <w:rPr>
          <w:rFonts w:ascii="Arial" w:hAnsi="Arial" w:cs="Arial"/>
        </w:rPr>
        <w:t xml:space="preserve"> eye</w:t>
      </w:r>
      <w:r w:rsidR="00BD407A">
        <w:rPr>
          <w:rFonts w:ascii="Arial" w:hAnsi="Arial" w:cs="Arial"/>
        </w:rPr>
        <w:t xml:space="preserve"> and face protection worn by the players were </w:t>
      </w:r>
      <w:r w:rsidR="001C7D99">
        <w:rPr>
          <w:rFonts w:ascii="Arial" w:hAnsi="Arial" w:cs="Arial"/>
        </w:rPr>
        <w:t>visually inspected to ensure that they were of a type approved for paintball use and were free from defect</w:t>
      </w:r>
      <w:r w:rsidR="00771E2B">
        <w:rPr>
          <w:rFonts w:ascii="Arial" w:hAnsi="Arial" w:cs="Arial"/>
        </w:rPr>
        <w:t>, and players were instructed to keep their protective gear on at all times while on the playing field</w:t>
      </w:r>
      <w:r w:rsidR="001C7D99">
        <w:rPr>
          <w:rFonts w:ascii="Arial" w:hAnsi="Arial" w:cs="Arial"/>
        </w:rPr>
        <w:t>.</w:t>
      </w:r>
    </w:p>
    <w:p w:rsidR="00196977" w:rsidRPr="00192F64" w:rsidRDefault="00196977" w:rsidP="000E4CE1">
      <w:pPr>
        <w:spacing w:line="480" w:lineRule="auto"/>
        <w:rPr>
          <w:rFonts w:ascii="Arial" w:hAnsi="Arial" w:cs="Arial"/>
        </w:rPr>
      </w:pPr>
      <w:r>
        <w:rPr>
          <w:rFonts w:ascii="Arial" w:hAnsi="Arial" w:cs="Arial"/>
        </w:rPr>
        <w:tab/>
        <w:t xml:space="preserve">The games to be played had a set time limit of 20 minutes.  However, if a player was hit during game play, they were eliminated and immediately left the playing area.  The participants played 2 games of capture the flag, in which the goal </w:t>
      </w:r>
      <w:r w:rsidR="00A46C1D">
        <w:rPr>
          <w:rFonts w:ascii="Arial" w:hAnsi="Arial" w:cs="Arial"/>
        </w:rPr>
        <w:t>wa</w:t>
      </w:r>
      <w:r>
        <w:rPr>
          <w:rFonts w:ascii="Arial" w:hAnsi="Arial" w:cs="Arial"/>
        </w:rPr>
        <w:t xml:space="preserve">s to start at your team’s base, get to the other team’s base, capture their flag and return it to your base while eliminating your opponents without getting eliminated.  The participants then played </w:t>
      </w:r>
      <w:r w:rsidR="00F37977">
        <w:rPr>
          <w:rFonts w:ascii="Arial" w:hAnsi="Arial" w:cs="Arial"/>
        </w:rPr>
        <w:t xml:space="preserve">two </w:t>
      </w:r>
      <w:r>
        <w:rPr>
          <w:rFonts w:ascii="Arial" w:hAnsi="Arial" w:cs="Arial"/>
        </w:rPr>
        <w:t xml:space="preserve">games of “zombie” in which </w:t>
      </w:r>
      <w:r w:rsidR="00F37977">
        <w:rPr>
          <w:rFonts w:ascii="Arial" w:hAnsi="Arial" w:cs="Arial"/>
        </w:rPr>
        <w:t xml:space="preserve">three </w:t>
      </w:r>
      <w:r>
        <w:rPr>
          <w:rFonts w:ascii="Arial" w:hAnsi="Arial" w:cs="Arial"/>
        </w:rPr>
        <w:t xml:space="preserve">players hid on the field as the zombies and the remaining players were hunters.  If a zombie </w:t>
      </w:r>
      <w:r w:rsidR="00A46C1D">
        <w:rPr>
          <w:rFonts w:ascii="Arial" w:hAnsi="Arial" w:cs="Arial"/>
        </w:rPr>
        <w:t xml:space="preserve">is marked, they are eliminated from game play, whereas if a hunter is marked, they then </w:t>
      </w:r>
      <w:r w:rsidR="00A46C1D">
        <w:rPr>
          <w:rFonts w:ascii="Arial" w:hAnsi="Arial" w:cs="Arial"/>
        </w:rPr>
        <w:lastRenderedPageBreak/>
        <w:t>become a zombie and run away from the hunters for a count of ten and then begin trying to mark the remaining hunters.  The participants then played 2 games of “center flag”, in which a single flag is positioned in the middle of the field, and the goal is to capture the flag, and then take it to the opposing team’s flag station.  The final game was elimination, in which the goal is to eliminate all of the players on the opposing team.</w:t>
      </w:r>
      <w:r w:rsidR="0084679A">
        <w:rPr>
          <w:rFonts w:ascii="Arial" w:hAnsi="Arial" w:cs="Arial"/>
        </w:rPr>
        <w:t xml:space="preserve">  Throughout the game play, the participants were randomly organized into teams before each game.</w:t>
      </w:r>
    </w:p>
    <w:p w:rsidR="00DD0B50" w:rsidRPr="00192F64" w:rsidRDefault="00FA491A" w:rsidP="000E4CE1">
      <w:pPr>
        <w:spacing w:line="480" w:lineRule="auto"/>
        <w:ind w:firstLine="720"/>
        <w:rPr>
          <w:rFonts w:ascii="Arial" w:hAnsi="Arial" w:cs="Arial"/>
          <w:i/>
        </w:rPr>
      </w:pPr>
      <w:r w:rsidRPr="00192F64">
        <w:rPr>
          <w:rFonts w:ascii="Arial" w:hAnsi="Arial" w:cs="Arial"/>
        </w:rPr>
        <w:t>Prior to the beginning of the first game, e</w:t>
      </w:r>
      <w:r w:rsidR="00DD0B50" w:rsidRPr="00192F64">
        <w:rPr>
          <w:rFonts w:ascii="Arial" w:hAnsi="Arial" w:cs="Arial"/>
        </w:rPr>
        <w:t xml:space="preserve">ach subject </w:t>
      </w:r>
      <w:r w:rsidRPr="00192F64">
        <w:rPr>
          <w:rFonts w:ascii="Arial" w:hAnsi="Arial" w:cs="Arial"/>
        </w:rPr>
        <w:t>put on</w:t>
      </w:r>
      <w:r w:rsidR="00DD0B50" w:rsidRPr="00192F64">
        <w:rPr>
          <w:rFonts w:ascii="Arial" w:hAnsi="Arial" w:cs="Arial"/>
        </w:rPr>
        <w:t xml:space="preserve"> a heart rate monitor </w:t>
      </w:r>
      <w:r w:rsidR="009940F4" w:rsidRPr="00192F64">
        <w:rPr>
          <w:rFonts w:ascii="Arial" w:hAnsi="Arial" w:cs="Arial"/>
        </w:rPr>
        <w:t>(</w:t>
      </w:r>
      <w:r w:rsidR="00647522">
        <w:rPr>
          <w:rFonts w:ascii="Arial" w:hAnsi="Arial" w:cs="Arial"/>
        </w:rPr>
        <w:t>E60</w:t>
      </w:r>
      <w:r w:rsidR="00647522" w:rsidRPr="00192F64">
        <w:rPr>
          <w:rFonts w:ascii="Arial" w:hAnsi="Arial" w:cs="Arial"/>
        </w:rPr>
        <w:t xml:space="preserve">0, Polar Electro, </w:t>
      </w:r>
      <w:proofErr w:type="spellStart"/>
      <w:proofErr w:type="gramStart"/>
      <w:r w:rsidR="00647522" w:rsidRPr="00192F64">
        <w:rPr>
          <w:rFonts w:ascii="Arial" w:hAnsi="Arial" w:cs="Arial"/>
        </w:rPr>
        <w:t>Oy</w:t>
      </w:r>
      <w:proofErr w:type="spellEnd"/>
      <w:proofErr w:type="gramEnd"/>
      <w:r w:rsidR="00647522" w:rsidRPr="00192F64">
        <w:rPr>
          <w:rFonts w:ascii="Arial" w:hAnsi="Arial" w:cs="Arial"/>
        </w:rPr>
        <w:t>, Finland</w:t>
      </w:r>
      <w:r w:rsidR="009940F4" w:rsidRPr="00192F64">
        <w:rPr>
          <w:rFonts w:ascii="Arial" w:hAnsi="Arial" w:cs="Arial"/>
        </w:rPr>
        <w:t>)</w:t>
      </w:r>
      <w:r w:rsidR="005B28FC" w:rsidRPr="00192F64">
        <w:rPr>
          <w:rFonts w:ascii="Arial" w:hAnsi="Arial" w:cs="Arial"/>
        </w:rPr>
        <w:t xml:space="preserve">.  Each subject </w:t>
      </w:r>
      <w:r w:rsidR="00ED67B4">
        <w:rPr>
          <w:rFonts w:ascii="Arial" w:hAnsi="Arial" w:cs="Arial"/>
        </w:rPr>
        <w:t>also wore</w:t>
      </w:r>
      <w:r w:rsidR="005B28FC" w:rsidRPr="00192F64">
        <w:rPr>
          <w:rFonts w:ascii="Arial" w:hAnsi="Arial" w:cs="Arial"/>
        </w:rPr>
        <w:t xml:space="preserve"> an accelerometer on a belt at the waistline aligned above the right knee</w:t>
      </w:r>
      <w:r w:rsidRPr="00192F64">
        <w:rPr>
          <w:rFonts w:ascii="Arial" w:hAnsi="Arial" w:cs="Arial"/>
        </w:rPr>
        <w:t>.</w:t>
      </w:r>
      <w:r w:rsidR="008118B2" w:rsidRPr="00192F64">
        <w:rPr>
          <w:rFonts w:ascii="Arial" w:hAnsi="Arial" w:cs="Arial"/>
        </w:rPr>
        <w:t xml:space="preserve">  The researchers record</w:t>
      </w:r>
      <w:r w:rsidR="00ED67B4">
        <w:rPr>
          <w:rFonts w:ascii="Arial" w:hAnsi="Arial" w:cs="Arial"/>
        </w:rPr>
        <w:t>ed</w:t>
      </w:r>
      <w:r w:rsidR="008118B2" w:rsidRPr="00192F64">
        <w:rPr>
          <w:rFonts w:ascii="Arial" w:hAnsi="Arial" w:cs="Arial"/>
        </w:rPr>
        <w:t xml:space="preserve"> the time of day </w:t>
      </w:r>
      <w:r w:rsidR="00DE52A0" w:rsidRPr="00192F64">
        <w:rPr>
          <w:rFonts w:ascii="Arial" w:hAnsi="Arial" w:cs="Arial"/>
        </w:rPr>
        <w:t>each game of paintball beg</w:t>
      </w:r>
      <w:r w:rsidR="00ED67B4">
        <w:rPr>
          <w:rFonts w:ascii="Arial" w:hAnsi="Arial" w:cs="Arial"/>
        </w:rPr>
        <w:t>an</w:t>
      </w:r>
      <w:r w:rsidR="00DE52A0" w:rsidRPr="00192F64">
        <w:rPr>
          <w:rFonts w:ascii="Arial" w:hAnsi="Arial" w:cs="Arial"/>
        </w:rPr>
        <w:t xml:space="preserve"> and end</w:t>
      </w:r>
      <w:r w:rsidR="00ED67B4">
        <w:rPr>
          <w:rFonts w:ascii="Arial" w:hAnsi="Arial" w:cs="Arial"/>
        </w:rPr>
        <w:t>ed</w:t>
      </w:r>
      <w:r w:rsidR="00647522">
        <w:rPr>
          <w:rFonts w:ascii="Arial" w:hAnsi="Arial" w:cs="Arial"/>
        </w:rPr>
        <w:t xml:space="preserve"> and the amount of time</w:t>
      </w:r>
      <w:r w:rsidR="00DE52A0" w:rsidRPr="00192F64">
        <w:rPr>
          <w:rFonts w:ascii="Arial" w:hAnsi="Arial" w:cs="Arial"/>
        </w:rPr>
        <w:t xml:space="preserve"> each player </w:t>
      </w:r>
      <w:r w:rsidR="00ED67B4">
        <w:rPr>
          <w:rFonts w:ascii="Arial" w:hAnsi="Arial" w:cs="Arial"/>
        </w:rPr>
        <w:t>was “alive”</w:t>
      </w:r>
      <w:r w:rsidR="00DE52A0" w:rsidRPr="00192F64">
        <w:rPr>
          <w:rFonts w:ascii="Arial" w:hAnsi="Arial" w:cs="Arial"/>
        </w:rPr>
        <w:t xml:space="preserve"> during </w:t>
      </w:r>
      <w:r w:rsidR="00ED67B4">
        <w:rPr>
          <w:rFonts w:ascii="Arial" w:hAnsi="Arial" w:cs="Arial"/>
        </w:rPr>
        <w:t>e</w:t>
      </w:r>
      <w:r w:rsidR="00DE52A0" w:rsidRPr="00192F64">
        <w:rPr>
          <w:rFonts w:ascii="Arial" w:hAnsi="Arial" w:cs="Arial"/>
        </w:rPr>
        <w:t>a</w:t>
      </w:r>
      <w:r w:rsidR="00ED67B4">
        <w:rPr>
          <w:rFonts w:ascii="Arial" w:hAnsi="Arial" w:cs="Arial"/>
        </w:rPr>
        <w:t>ch</w:t>
      </w:r>
      <w:r w:rsidR="00DE52A0" w:rsidRPr="00192F64">
        <w:rPr>
          <w:rFonts w:ascii="Arial" w:hAnsi="Arial" w:cs="Arial"/>
        </w:rPr>
        <w:t xml:space="preserve"> game</w:t>
      </w:r>
      <w:r w:rsidR="00ED67B4">
        <w:rPr>
          <w:rFonts w:ascii="Arial" w:hAnsi="Arial" w:cs="Arial"/>
        </w:rPr>
        <w:t xml:space="preserve"> using a handheld watch with the information being written in a notebook</w:t>
      </w:r>
      <w:r w:rsidR="00DE52A0" w:rsidRPr="00192F64">
        <w:rPr>
          <w:rFonts w:ascii="Arial" w:hAnsi="Arial" w:cs="Arial"/>
        </w:rPr>
        <w:t>.</w:t>
      </w:r>
      <w:r w:rsidR="00BD407A">
        <w:rPr>
          <w:rFonts w:ascii="Arial" w:hAnsi="Arial" w:cs="Arial"/>
        </w:rPr>
        <w:t xml:space="preserve">  During game play, all researchers collecting on-field data wore protective goggles and facemasks approved for use in paintball, and also wore orange safety vests to distinguish them </w:t>
      </w:r>
      <w:r w:rsidR="000D5DF4">
        <w:rPr>
          <w:rFonts w:ascii="Arial" w:hAnsi="Arial" w:cs="Arial"/>
        </w:rPr>
        <w:t>from</w:t>
      </w:r>
      <w:r w:rsidR="00BD407A">
        <w:rPr>
          <w:rFonts w:ascii="Arial" w:hAnsi="Arial" w:cs="Arial"/>
        </w:rPr>
        <w:t xml:space="preserve"> the players</w:t>
      </w:r>
      <w:r w:rsidR="000D5DF4">
        <w:rPr>
          <w:rFonts w:ascii="Arial" w:hAnsi="Arial" w:cs="Arial"/>
        </w:rPr>
        <w:t>.</w:t>
      </w:r>
      <w:r w:rsidR="00DE52A0" w:rsidRPr="00192F64">
        <w:rPr>
          <w:rFonts w:ascii="Arial" w:hAnsi="Arial" w:cs="Arial"/>
        </w:rPr>
        <w:t xml:space="preserve">  After the day of paintball, the data from the accelerometers and heart rate monitors </w:t>
      </w:r>
      <w:r w:rsidR="00ED67B4">
        <w:rPr>
          <w:rFonts w:ascii="Arial" w:hAnsi="Arial" w:cs="Arial"/>
        </w:rPr>
        <w:t>were</w:t>
      </w:r>
      <w:r w:rsidR="00DE52A0" w:rsidRPr="00192F64">
        <w:rPr>
          <w:rFonts w:ascii="Arial" w:hAnsi="Arial" w:cs="Arial"/>
        </w:rPr>
        <w:t xml:space="preserve"> downloaded to a computer and the time stamp from the accelerometers and heart rate monitors </w:t>
      </w:r>
      <w:r w:rsidR="00ED67B4">
        <w:rPr>
          <w:rFonts w:ascii="Arial" w:hAnsi="Arial" w:cs="Arial"/>
        </w:rPr>
        <w:t>were</w:t>
      </w:r>
      <w:r w:rsidR="00DE52A0" w:rsidRPr="00192F64">
        <w:rPr>
          <w:rFonts w:ascii="Arial" w:hAnsi="Arial" w:cs="Arial"/>
        </w:rPr>
        <w:t xml:space="preserve"> synchronized with the </w:t>
      </w:r>
      <w:r w:rsidR="00552CF6" w:rsidRPr="00192F64">
        <w:rPr>
          <w:rFonts w:ascii="Arial" w:hAnsi="Arial" w:cs="Arial"/>
        </w:rPr>
        <w:t xml:space="preserve">written time </w:t>
      </w:r>
      <w:r w:rsidR="00DE52A0" w:rsidRPr="00192F64">
        <w:rPr>
          <w:rFonts w:ascii="Arial" w:hAnsi="Arial" w:cs="Arial"/>
        </w:rPr>
        <w:t xml:space="preserve">records of game play.  In this way, the researchers </w:t>
      </w:r>
      <w:r w:rsidR="00ED67B4">
        <w:rPr>
          <w:rFonts w:ascii="Arial" w:hAnsi="Arial" w:cs="Arial"/>
        </w:rPr>
        <w:t>were</w:t>
      </w:r>
      <w:r w:rsidR="00DE52A0" w:rsidRPr="00192F64">
        <w:rPr>
          <w:rFonts w:ascii="Arial" w:hAnsi="Arial" w:cs="Arial"/>
        </w:rPr>
        <w:t xml:space="preserve"> able to determine heart rate and accelerometry counts during game play and </w:t>
      </w:r>
      <w:r w:rsidR="00ED67B4">
        <w:rPr>
          <w:rFonts w:ascii="Arial" w:hAnsi="Arial" w:cs="Arial"/>
        </w:rPr>
        <w:t>also between games</w:t>
      </w:r>
      <w:r w:rsidR="00DE52A0" w:rsidRPr="00192F64">
        <w:rPr>
          <w:rFonts w:ascii="Arial" w:hAnsi="Arial" w:cs="Arial"/>
        </w:rPr>
        <w:t>.</w:t>
      </w:r>
    </w:p>
    <w:p w:rsidR="00322105" w:rsidRPr="00192F64" w:rsidRDefault="00322105" w:rsidP="000E4CE1">
      <w:pPr>
        <w:spacing w:line="480" w:lineRule="auto"/>
        <w:rPr>
          <w:rFonts w:ascii="Arial" w:hAnsi="Arial" w:cs="Arial"/>
        </w:rPr>
      </w:pPr>
    </w:p>
    <w:p w:rsidR="0036168B" w:rsidRDefault="0036168B" w:rsidP="000E4CE1">
      <w:pPr>
        <w:pStyle w:val="BodyTextIndent"/>
        <w:spacing w:line="480" w:lineRule="auto"/>
        <w:ind w:firstLine="0"/>
        <w:rPr>
          <w:rFonts w:ascii="Arial" w:hAnsi="Arial" w:cs="Arial"/>
          <w:iCs/>
        </w:rPr>
      </w:pPr>
      <w:r w:rsidRPr="00192F64">
        <w:rPr>
          <w:rFonts w:ascii="Arial" w:hAnsi="Arial" w:cs="Arial"/>
          <w:i/>
          <w:iCs/>
        </w:rPr>
        <w:t xml:space="preserve">Calculations and Statistics: </w:t>
      </w:r>
      <w:ins w:id="186" w:author="Gregory A Brown" w:date="2013-01-18T09:17:00Z">
        <w:r w:rsidR="00DF09CA">
          <w:rPr>
            <w:rFonts w:ascii="Arial" w:hAnsi="Arial" w:cs="Arial"/>
            <w:iCs/>
          </w:rPr>
          <w:t xml:space="preserve">All statistical </w:t>
        </w:r>
      </w:ins>
      <w:ins w:id="187" w:author="Gregory A Brown" w:date="2013-01-18T09:24:00Z">
        <w:r w:rsidR="000E29C8">
          <w:rPr>
            <w:rFonts w:ascii="Arial" w:hAnsi="Arial" w:cs="Arial"/>
            <w:iCs/>
          </w:rPr>
          <w:t>analyses</w:t>
        </w:r>
      </w:ins>
      <w:ins w:id="188" w:author="Gregory A Brown" w:date="2013-01-18T09:17:00Z">
        <w:r w:rsidR="00DF09CA">
          <w:rPr>
            <w:rFonts w:ascii="Arial" w:hAnsi="Arial" w:cs="Arial"/>
            <w:iCs/>
          </w:rPr>
          <w:t xml:space="preserve"> were performed </w:t>
        </w:r>
      </w:ins>
      <w:ins w:id="189" w:author="Gregory A Brown" w:date="2013-01-18T09:16:00Z">
        <w:r w:rsidR="00DF09CA">
          <w:rPr>
            <w:rFonts w:ascii="Arial" w:hAnsi="Arial" w:cs="Arial"/>
            <w:iCs/>
          </w:rPr>
          <w:t>using statistical software (</w:t>
        </w:r>
        <w:proofErr w:type="spellStart"/>
        <w:r w:rsidR="00DF09CA" w:rsidRPr="00DF09CA">
          <w:rPr>
            <w:rFonts w:ascii="Arial" w:hAnsi="Arial" w:cs="Arial"/>
            <w:iCs/>
          </w:rPr>
          <w:t>SigmaStat</w:t>
        </w:r>
        <w:proofErr w:type="spellEnd"/>
        <w:r w:rsidR="00DF09CA" w:rsidRPr="00DF09CA">
          <w:rPr>
            <w:rFonts w:ascii="Arial" w:hAnsi="Arial" w:cs="Arial"/>
            <w:iCs/>
          </w:rPr>
          <w:t xml:space="preserve"> </w:t>
        </w:r>
      </w:ins>
      <w:ins w:id="190" w:author="Gregory A Brown" w:date="2013-01-18T10:27:00Z">
        <w:r w:rsidR="000A2AA2">
          <w:rPr>
            <w:rFonts w:ascii="Arial" w:hAnsi="Arial" w:cs="Arial"/>
            <w:iCs/>
          </w:rPr>
          <w:t>4.0</w:t>
        </w:r>
      </w:ins>
      <w:ins w:id="191" w:author="Gregory A Brown" w:date="2013-01-18T09:16:00Z">
        <w:r w:rsidR="00DF09CA" w:rsidRPr="00DF09CA">
          <w:rPr>
            <w:rFonts w:ascii="Arial" w:hAnsi="Arial" w:cs="Arial"/>
            <w:iCs/>
          </w:rPr>
          <w:t xml:space="preserve">, </w:t>
        </w:r>
        <w:proofErr w:type="spellStart"/>
        <w:r w:rsidR="00DF09CA" w:rsidRPr="00DF09CA">
          <w:rPr>
            <w:rFonts w:ascii="Arial" w:hAnsi="Arial" w:cs="Arial"/>
            <w:iCs/>
          </w:rPr>
          <w:t>Systat</w:t>
        </w:r>
        <w:proofErr w:type="spellEnd"/>
        <w:r w:rsidR="00DF09CA" w:rsidRPr="00DF09CA">
          <w:rPr>
            <w:rFonts w:ascii="Arial" w:hAnsi="Arial" w:cs="Arial"/>
            <w:iCs/>
          </w:rPr>
          <w:t xml:space="preserve"> </w:t>
        </w:r>
      </w:ins>
      <w:ins w:id="192" w:author="Gregory A Brown" w:date="2013-01-18T10:28:00Z">
        <w:r w:rsidR="000A2AA2">
          <w:rPr>
            <w:rFonts w:ascii="Arial" w:hAnsi="Arial" w:cs="Arial"/>
            <w:iCs/>
          </w:rPr>
          <w:t xml:space="preserve">Software </w:t>
        </w:r>
      </w:ins>
      <w:proofErr w:type="spellStart"/>
      <w:ins w:id="193" w:author="Gregory A Brown" w:date="2013-01-18T09:16:00Z">
        <w:r w:rsidR="00DF09CA" w:rsidRPr="00DF09CA">
          <w:rPr>
            <w:rFonts w:ascii="Arial" w:hAnsi="Arial" w:cs="Arial"/>
            <w:iCs/>
          </w:rPr>
          <w:t>Inc</w:t>
        </w:r>
        <w:proofErr w:type="spellEnd"/>
        <w:r w:rsidR="00DF09CA" w:rsidRPr="00DF09CA">
          <w:rPr>
            <w:rFonts w:ascii="Arial" w:hAnsi="Arial" w:cs="Arial"/>
            <w:iCs/>
          </w:rPr>
          <w:t xml:space="preserve">, </w:t>
        </w:r>
      </w:ins>
      <w:proofErr w:type="gramStart"/>
      <w:ins w:id="194" w:author="Gregory A Brown" w:date="2013-01-18T10:28:00Z">
        <w:r w:rsidR="000A2AA2">
          <w:rPr>
            <w:rFonts w:ascii="Arial" w:hAnsi="Arial" w:cs="Arial"/>
            <w:iCs/>
          </w:rPr>
          <w:t>Chicago</w:t>
        </w:r>
      </w:ins>
      <w:proofErr w:type="gramEnd"/>
      <w:ins w:id="195" w:author="Gregory A Brown" w:date="2013-01-18T09:16:00Z">
        <w:r w:rsidR="00DF09CA" w:rsidRPr="00DF09CA">
          <w:rPr>
            <w:rFonts w:ascii="Arial" w:hAnsi="Arial" w:cs="Arial"/>
            <w:iCs/>
          </w:rPr>
          <w:t xml:space="preserve">, </w:t>
        </w:r>
      </w:ins>
      <w:ins w:id="196" w:author="Gregory A Brown" w:date="2013-01-18T10:28:00Z">
        <w:r w:rsidR="000A2AA2">
          <w:rPr>
            <w:rFonts w:ascii="Arial" w:hAnsi="Arial" w:cs="Arial"/>
            <w:iCs/>
          </w:rPr>
          <w:t>IL</w:t>
        </w:r>
      </w:ins>
      <w:ins w:id="197" w:author="Gregory A Brown" w:date="2013-01-18T09:16:00Z">
        <w:r w:rsidR="00DF09CA" w:rsidRPr="00DF09CA">
          <w:rPr>
            <w:rFonts w:ascii="Arial" w:hAnsi="Arial" w:cs="Arial"/>
            <w:iCs/>
          </w:rPr>
          <w:t>, USA)</w:t>
        </w:r>
        <w:r w:rsidR="00DF09CA" w:rsidRPr="00192F64">
          <w:rPr>
            <w:rFonts w:ascii="Arial" w:hAnsi="Arial" w:cs="Arial"/>
            <w:iCs/>
          </w:rPr>
          <w:t>.</w:t>
        </w:r>
        <w:r w:rsidR="00DF09CA">
          <w:rPr>
            <w:rFonts w:ascii="Arial" w:hAnsi="Arial" w:cs="Arial"/>
            <w:iCs/>
          </w:rPr>
          <w:t xml:space="preserve">  </w:t>
        </w:r>
      </w:ins>
      <w:r w:rsidR="00D32940" w:rsidRPr="00192F64">
        <w:rPr>
          <w:rFonts w:ascii="Arial" w:hAnsi="Arial" w:cs="Arial"/>
          <w:iCs/>
        </w:rPr>
        <w:t xml:space="preserve">Heart rate </w:t>
      </w:r>
      <w:r w:rsidR="00917E67" w:rsidRPr="00192F64">
        <w:rPr>
          <w:rFonts w:ascii="Arial" w:hAnsi="Arial" w:cs="Arial"/>
          <w:iCs/>
        </w:rPr>
        <w:t>and</w:t>
      </w:r>
      <w:r w:rsidR="00D32940" w:rsidRPr="00192F64">
        <w:rPr>
          <w:rFonts w:ascii="Arial" w:hAnsi="Arial" w:cs="Arial"/>
          <w:iCs/>
        </w:rPr>
        <w:t xml:space="preserve"> oxygen consumption from each </w:t>
      </w:r>
      <w:del w:id="198" w:author="Gregory A Brown" w:date="2013-01-18T09:12:00Z">
        <w:r w:rsidR="00D32940" w:rsidRPr="00192F64" w:rsidDel="00DF09CA">
          <w:rPr>
            <w:rFonts w:ascii="Arial" w:hAnsi="Arial" w:cs="Arial"/>
            <w:iCs/>
          </w:rPr>
          <w:delText xml:space="preserve">stage </w:delText>
        </w:r>
      </w:del>
      <w:ins w:id="199" w:author="Gregory A Brown" w:date="2013-01-18T09:12:00Z">
        <w:r w:rsidR="00DF09CA">
          <w:rPr>
            <w:rFonts w:ascii="Arial" w:hAnsi="Arial" w:cs="Arial"/>
            <w:iCs/>
          </w:rPr>
          <w:t>20 second averaging interval</w:t>
        </w:r>
        <w:r w:rsidR="00DF09CA" w:rsidRPr="00192F64">
          <w:rPr>
            <w:rFonts w:ascii="Arial" w:hAnsi="Arial" w:cs="Arial"/>
            <w:iCs/>
          </w:rPr>
          <w:t xml:space="preserve"> </w:t>
        </w:r>
      </w:ins>
      <w:r w:rsidR="00D32940" w:rsidRPr="00192F64">
        <w:rPr>
          <w:rFonts w:ascii="Arial" w:hAnsi="Arial" w:cs="Arial"/>
          <w:iCs/>
        </w:rPr>
        <w:t xml:space="preserve">of the aerobic fitness assessment </w:t>
      </w:r>
      <w:r w:rsidR="00BD4496">
        <w:rPr>
          <w:rFonts w:ascii="Arial" w:hAnsi="Arial" w:cs="Arial"/>
          <w:iCs/>
        </w:rPr>
        <w:t>were</w:t>
      </w:r>
      <w:r w:rsidR="00D32940" w:rsidRPr="00192F64">
        <w:rPr>
          <w:rFonts w:ascii="Arial" w:hAnsi="Arial" w:cs="Arial"/>
          <w:iCs/>
        </w:rPr>
        <w:t xml:space="preserve"> used to develop an individual </w:t>
      </w:r>
      <w:del w:id="200" w:author="Gregory A Brown" w:date="2013-01-18T09:15:00Z">
        <w:r w:rsidR="00D32940" w:rsidRPr="00192F64" w:rsidDel="00DF09CA">
          <w:rPr>
            <w:rFonts w:ascii="Arial" w:hAnsi="Arial" w:cs="Arial"/>
            <w:iCs/>
          </w:rPr>
          <w:delText>heart rate</w:delText>
        </w:r>
      </w:del>
      <w:ins w:id="201" w:author="Gregory A Brown" w:date="2013-01-18T09:15:00Z">
        <w:r w:rsidR="00DF09CA">
          <w:rPr>
            <w:rFonts w:ascii="Arial" w:hAnsi="Arial" w:cs="Arial"/>
            <w:iCs/>
          </w:rPr>
          <w:t>HR</w:t>
        </w:r>
      </w:ins>
      <w:r w:rsidR="00D32940" w:rsidRPr="00192F64">
        <w:rPr>
          <w:rFonts w:ascii="Arial" w:hAnsi="Arial" w:cs="Arial"/>
          <w:iCs/>
        </w:rPr>
        <w:t xml:space="preserve"> / </w:t>
      </w:r>
      <w:del w:id="202" w:author="Gregory A Brown" w:date="2013-01-18T09:15:00Z">
        <w:r w:rsidR="00D32940" w:rsidRPr="00192F64" w:rsidDel="00DF09CA">
          <w:rPr>
            <w:rFonts w:ascii="Arial" w:hAnsi="Arial" w:cs="Arial"/>
            <w:iCs/>
          </w:rPr>
          <w:delText xml:space="preserve">oxygen </w:delText>
        </w:r>
        <w:r w:rsidR="00D32940" w:rsidRPr="00192F64" w:rsidDel="00DF09CA">
          <w:rPr>
            <w:rFonts w:ascii="Arial" w:hAnsi="Arial" w:cs="Arial"/>
            <w:iCs/>
          </w:rPr>
          <w:lastRenderedPageBreak/>
          <w:delText>consumption</w:delText>
        </w:r>
      </w:del>
      <w:ins w:id="203" w:author="Gregory A Brown" w:date="2013-01-18T09:15:00Z">
        <w:r w:rsidR="00DF09CA">
          <w:rPr>
            <w:rFonts w:ascii="Arial" w:hAnsi="Arial" w:cs="Arial"/>
            <w:iCs/>
          </w:rPr>
          <w:t>VO</w:t>
        </w:r>
        <w:r w:rsidR="00DF09CA" w:rsidRPr="00DF09CA">
          <w:rPr>
            <w:rFonts w:ascii="Arial" w:hAnsi="Arial" w:cs="Arial"/>
            <w:iCs/>
            <w:vertAlign w:val="subscript"/>
          </w:rPr>
          <w:t>2</w:t>
        </w:r>
      </w:ins>
      <w:r w:rsidR="00D32940" w:rsidRPr="00192F64">
        <w:rPr>
          <w:rFonts w:ascii="Arial" w:hAnsi="Arial" w:cs="Arial"/>
          <w:iCs/>
        </w:rPr>
        <w:t xml:space="preserve"> regression equation for each subject (11)</w:t>
      </w:r>
      <w:ins w:id="204" w:author="Gregory A Brown" w:date="2013-01-18T09:20:00Z">
        <w:r w:rsidR="00DF09CA">
          <w:rPr>
            <w:rFonts w:ascii="Arial" w:hAnsi="Arial" w:cs="Arial"/>
            <w:iCs/>
          </w:rPr>
          <w:t xml:space="preserve"> using simple linear correlation</w:t>
        </w:r>
      </w:ins>
      <w:del w:id="205" w:author="Gregory A Brown" w:date="2013-01-18T09:16:00Z">
        <w:r w:rsidR="00D32940" w:rsidRPr="00192F64" w:rsidDel="00DF09CA">
          <w:rPr>
            <w:rFonts w:ascii="Arial" w:hAnsi="Arial" w:cs="Arial"/>
            <w:iCs/>
          </w:rPr>
          <w:delText>.</w:delText>
        </w:r>
      </w:del>
      <w:ins w:id="206" w:author="Gregory A Brown" w:date="2013-01-18T09:14:00Z">
        <w:r w:rsidR="00DF09CA">
          <w:rPr>
            <w:rFonts w:ascii="Arial" w:hAnsi="Arial" w:cs="Arial"/>
            <w:iCs/>
          </w:rPr>
          <w:t xml:space="preserve"> This </w:t>
        </w:r>
      </w:ins>
      <w:ins w:id="207" w:author="Gregory A Brown" w:date="2013-01-18T09:15:00Z">
        <w:r w:rsidR="00DF09CA">
          <w:rPr>
            <w:rFonts w:ascii="Arial" w:hAnsi="Arial" w:cs="Arial"/>
            <w:iCs/>
          </w:rPr>
          <w:t>HR/VO</w:t>
        </w:r>
        <w:r w:rsidR="00DF09CA" w:rsidRPr="00DF09CA">
          <w:rPr>
            <w:rFonts w:ascii="Arial" w:hAnsi="Arial" w:cs="Arial"/>
            <w:iCs/>
            <w:vertAlign w:val="subscript"/>
          </w:rPr>
          <w:t>2</w:t>
        </w:r>
        <w:r w:rsidR="00DF09CA">
          <w:rPr>
            <w:rFonts w:ascii="Arial" w:hAnsi="Arial" w:cs="Arial"/>
            <w:iCs/>
          </w:rPr>
          <w:t xml:space="preserve"> </w:t>
        </w:r>
      </w:ins>
      <w:ins w:id="208" w:author="Gregory A Brown" w:date="2013-01-18T09:14:00Z">
        <w:r w:rsidR="00DF09CA">
          <w:rPr>
            <w:rFonts w:ascii="Arial" w:hAnsi="Arial" w:cs="Arial"/>
            <w:iCs/>
          </w:rPr>
          <w:t>regression equation was the</w:t>
        </w:r>
      </w:ins>
      <w:ins w:id="209" w:author="Gregory A Brown" w:date="2013-01-18T09:15:00Z">
        <w:r w:rsidR="00DF09CA">
          <w:rPr>
            <w:rFonts w:ascii="Arial" w:hAnsi="Arial" w:cs="Arial"/>
            <w:iCs/>
          </w:rPr>
          <w:t>n</w:t>
        </w:r>
      </w:ins>
      <w:ins w:id="210" w:author="Gregory A Brown" w:date="2013-01-18T09:14:00Z">
        <w:r w:rsidR="00DF09CA">
          <w:rPr>
            <w:rFonts w:ascii="Arial" w:hAnsi="Arial" w:cs="Arial"/>
            <w:iCs/>
          </w:rPr>
          <w:t xml:space="preserve"> used</w:t>
        </w:r>
      </w:ins>
      <w:ins w:id="211" w:author="Gregory A Brown" w:date="2013-01-18T09:15:00Z">
        <w:r w:rsidR="00DF09CA">
          <w:rPr>
            <w:rFonts w:ascii="Arial" w:hAnsi="Arial" w:cs="Arial"/>
            <w:iCs/>
          </w:rPr>
          <w:t xml:space="preserve"> to estimate oxygen consumption based upon </w:t>
        </w:r>
      </w:ins>
      <w:ins w:id="212" w:author="Gregory A Brown" w:date="2013-01-18T10:24:00Z">
        <w:r w:rsidR="004C1891">
          <w:rPr>
            <w:rFonts w:ascii="Arial" w:hAnsi="Arial" w:cs="Arial"/>
            <w:iCs/>
          </w:rPr>
          <w:t>the recorded average</w:t>
        </w:r>
      </w:ins>
      <w:ins w:id="213" w:author="Gregory A Brown" w:date="2013-01-18T09:15:00Z">
        <w:r w:rsidR="00DF09CA">
          <w:rPr>
            <w:rFonts w:ascii="Arial" w:hAnsi="Arial" w:cs="Arial"/>
            <w:iCs/>
          </w:rPr>
          <w:t xml:space="preserve"> heart rate</w:t>
        </w:r>
      </w:ins>
      <w:ins w:id="214" w:author="Gregory A Brown" w:date="2013-01-18T10:24:00Z">
        <w:r w:rsidR="004C1891">
          <w:rPr>
            <w:rFonts w:ascii="Arial" w:hAnsi="Arial" w:cs="Arial"/>
            <w:iCs/>
          </w:rPr>
          <w:t xml:space="preserve"> during each game of</w:t>
        </w:r>
      </w:ins>
      <w:ins w:id="215" w:author="Gregory A Brown" w:date="2013-01-18T09:15:00Z">
        <w:r w:rsidR="00DF09CA">
          <w:rPr>
            <w:rFonts w:ascii="Arial" w:hAnsi="Arial" w:cs="Arial"/>
            <w:iCs/>
          </w:rPr>
          <w:t xml:space="preserve"> paintball.</w:t>
        </w:r>
      </w:ins>
      <w:r w:rsidR="003C4E9B">
        <w:rPr>
          <w:rFonts w:ascii="Arial" w:hAnsi="Arial" w:cs="Arial"/>
          <w:iCs/>
        </w:rPr>
        <w:t xml:space="preserve">  Using the resting and maximal heart rate values obtained during the aerobic fitness assessment, the average heart rates during paintball play, and the </w:t>
      </w:r>
      <w:proofErr w:type="spellStart"/>
      <w:r w:rsidR="003C4E9B">
        <w:rPr>
          <w:rFonts w:ascii="Arial" w:hAnsi="Arial" w:cs="Arial"/>
          <w:iCs/>
        </w:rPr>
        <w:t>Karvonen</w:t>
      </w:r>
      <w:proofErr w:type="spellEnd"/>
      <w:r w:rsidR="003C4E9B">
        <w:rPr>
          <w:rFonts w:ascii="Arial" w:hAnsi="Arial" w:cs="Arial"/>
          <w:iCs/>
        </w:rPr>
        <w:t xml:space="preserve"> equation (18), percentage of heart rate reserve (HRR) during paintball was calculated.</w:t>
      </w:r>
      <w:ins w:id="216" w:author="Gregory A Brown" w:date="2013-01-18T10:25:00Z">
        <w:r w:rsidR="004C1891">
          <w:rPr>
            <w:rFonts w:ascii="Arial" w:hAnsi="Arial" w:cs="Arial"/>
            <w:iCs/>
          </w:rPr>
          <w:t xml:space="preserve">  The average heart rates from each game of paintball for all subjects, as well as the </w:t>
        </w:r>
        <w:proofErr w:type="spellStart"/>
        <w:r w:rsidR="004C1891">
          <w:rPr>
            <w:rFonts w:ascii="Arial" w:hAnsi="Arial" w:cs="Arial"/>
            <w:iCs/>
          </w:rPr>
          <w:t>correpdonding</w:t>
        </w:r>
        <w:proofErr w:type="spellEnd"/>
        <w:r w:rsidR="004C1891">
          <w:rPr>
            <w:rFonts w:ascii="Arial" w:hAnsi="Arial" w:cs="Arial"/>
            <w:iCs/>
          </w:rPr>
          <w:t xml:space="preserve"> VO</w:t>
        </w:r>
        <w:r w:rsidR="004C1891" w:rsidRPr="004C1891">
          <w:rPr>
            <w:rFonts w:ascii="Arial" w:hAnsi="Arial" w:cs="Arial"/>
            <w:iCs/>
            <w:vertAlign w:val="subscript"/>
          </w:rPr>
          <w:t>2</w:t>
        </w:r>
        <w:r w:rsidR="004C1891">
          <w:rPr>
            <w:rFonts w:ascii="Arial" w:hAnsi="Arial" w:cs="Arial"/>
            <w:iCs/>
          </w:rPr>
          <w:t xml:space="preserve"> and </w:t>
        </w:r>
        <w:proofErr w:type="gramStart"/>
        <w:r w:rsidR="004C1891">
          <w:rPr>
            <w:rFonts w:ascii="Arial" w:hAnsi="Arial" w:cs="Arial"/>
            <w:iCs/>
          </w:rPr>
          <w:t>HRR</w:t>
        </w:r>
      </w:ins>
      <w:ins w:id="217" w:author="Gregory A Brown" w:date="2013-01-18T10:26:00Z">
        <w:r w:rsidR="004C1891">
          <w:rPr>
            <w:rFonts w:ascii="Arial" w:hAnsi="Arial" w:cs="Arial"/>
            <w:iCs/>
          </w:rPr>
          <w:t>,</w:t>
        </w:r>
        <w:proofErr w:type="gramEnd"/>
        <w:r w:rsidR="004C1891">
          <w:rPr>
            <w:rFonts w:ascii="Arial" w:hAnsi="Arial" w:cs="Arial"/>
            <w:iCs/>
          </w:rPr>
          <w:t xml:space="preserve"> were used to </w:t>
        </w:r>
        <w:proofErr w:type="spellStart"/>
        <w:r w:rsidR="004C1891">
          <w:rPr>
            <w:rFonts w:ascii="Arial" w:hAnsi="Arial" w:cs="Arial"/>
            <w:iCs/>
          </w:rPr>
          <w:t>cacluate</w:t>
        </w:r>
        <w:proofErr w:type="spellEnd"/>
        <w:r w:rsidR="004C1891">
          <w:rPr>
            <w:rFonts w:ascii="Arial" w:hAnsi="Arial" w:cs="Arial"/>
            <w:iCs/>
          </w:rPr>
          <w:t xml:space="preserve"> the overall means and standard deviations used throughout this manuscript.</w:t>
        </w:r>
      </w:ins>
      <w:r w:rsidR="003C4E9B">
        <w:rPr>
          <w:rFonts w:ascii="Arial" w:hAnsi="Arial" w:cs="Arial"/>
          <w:iCs/>
        </w:rPr>
        <w:t xml:space="preserve">  </w:t>
      </w:r>
      <w:r w:rsidR="00D32940" w:rsidRPr="00192F64">
        <w:rPr>
          <w:rFonts w:ascii="Arial" w:hAnsi="Arial" w:cs="Arial"/>
          <w:iCs/>
        </w:rPr>
        <w:t>Accelerometry counts</w:t>
      </w:r>
      <w:r w:rsidR="00917E67" w:rsidRPr="00192F64">
        <w:rPr>
          <w:rFonts w:ascii="Arial" w:hAnsi="Arial" w:cs="Arial"/>
          <w:iCs/>
        </w:rPr>
        <w:t xml:space="preserve"> per minute</w:t>
      </w:r>
      <w:r w:rsidR="00D32940" w:rsidRPr="00192F64">
        <w:rPr>
          <w:rFonts w:ascii="Arial" w:hAnsi="Arial" w:cs="Arial"/>
          <w:iCs/>
        </w:rPr>
        <w:t xml:space="preserve"> and heart rate </w:t>
      </w:r>
      <w:r w:rsidR="00BD4496">
        <w:rPr>
          <w:rFonts w:ascii="Arial" w:hAnsi="Arial" w:cs="Arial"/>
          <w:iCs/>
        </w:rPr>
        <w:t xml:space="preserve">were </w:t>
      </w:r>
      <w:r w:rsidR="00D32940" w:rsidRPr="00192F64">
        <w:rPr>
          <w:rFonts w:ascii="Arial" w:hAnsi="Arial" w:cs="Arial"/>
          <w:iCs/>
        </w:rPr>
        <w:t>used</w:t>
      </w:r>
      <w:r w:rsidR="004A2EB5" w:rsidRPr="00192F64">
        <w:rPr>
          <w:rFonts w:ascii="Arial" w:hAnsi="Arial" w:cs="Arial"/>
          <w:iCs/>
        </w:rPr>
        <w:t xml:space="preserve"> </w:t>
      </w:r>
      <w:r w:rsidR="00D32940" w:rsidRPr="00192F64">
        <w:rPr>
          <w:rFonts w:ascii="Arial" w:hAnsi="Arial" w:cs="Arial"/>
          <w:iCs/>
        </w:rPr>
        <w:t>to develop a measurement of individual physical activity intensity</w:t>
      </w:r>
      <w:r w:rsidR="004C0760" w:rsidRPr="00192F64">
        <w:rPr>
          <w:rFonts w:ascii="Arial" w:hAnsi="Arial" w:cs="Arial"/>
          <w:iCs/>
        </w:rPr>
        <w:t xml:space="preserve"> (19).</w:t>
      </w:r>
      <w:r w:rsidR="008105B2">
        <w:rPr>
          <w:rFonts w:ascii="Arial" w:hAnsi="Arial" w:cs="Arial"/>
          <w:iCs/>
        </w:rPr>
        <w:t xml:space="preserve">  </w:t>
      </w:r>
      <w:r w:rsidR="00F37977">
        <w:rPr>
          <w:rFonts w:ascii="Arial" w:hAnsi="Arial" w:cs="Arial"/>
          <w:iCs/>
        </w:rPr>
        <w:t>T</w:t>
      </w:r>
      <w:r w:rsidR="00D32940" w:rsidRPr="00192F64">
        <w:rPr>
          <w:rFonts w:ascii="Arial" w:hAnsi="Arial" w:cs="Arial"/>
          <w:iCs/>
        </w:rPr>
        <w:t xml:space="preserve">hese measurements of physical activity and intensity </w:t>
      </w:r>
      <w:r w:rsidR="00BD4496">
        <w:rPr>
          <w:rFonts w:ascii="Arial" w:hAnsi="Arial" w:cs="Arial"/>
          <w:iCs/>
        </w:rPr>
        <w:t>were</w:t>
      </w:r>
      <w:r w:rsidR="00D32940" w:rsidRPr="00192F64">
        <w:rPr>
          <w:rFonts w:ascii="Arial" w:hAnsi="Arial" w:cs="Arial"/>
          <w:iCs/>
        </w:rPr>
        <w:t xml:space="preserve"> used to calculate mean and standard deviations for heart rate, accelerometry counts per </w:t>
      </w:r>
      <w:proofErr w:type="gramStart"/>
      <w:r w:rsidR="00D32940" w:rsidRPr="00192F64">
        <w:rPr>
          <w:rFonts w:ascii="Arial" w:hAnsi="Arial" w:cs="Arial"/>
          <w:iCs/>
        </w:rPr>
        <w:t>minute</w:t>
      </w:r>
      <w:del w:id="218" w:author="Gregory A Brown" w:date="2013-01-17T10:42:00Z">
        <w:r w:rsidR="00D32940" w:rsidRPr="00192F64" w:rsidDel="00FA0F99">
          <w:rPr>
            <w:rFonts w:ascii="Arial" w:hAnsi="Arial" w:cs="Arial"/>
            <w:iCs/>
          </w:rPr>
          <w:delText>s</w:delText>
        </w:r>
      </w:del>
      <w:r w:rsidR="00D32940" w:rsidRPr="00192F64">
        <w:rPr>
          <w:rFonts w:ascii="Arial" w:hAnsi="Arial" w:cs="Arial"/>
          <w:iCs/>
        </w:rPr>
        <w:t>,</w:t>
      </w:r>
      <w:proofErr w:type="gramEnd"/>
      <w:r w:rsidR="00D32940" w:rsidRPr="00192F64">
        <w:rPr>
          <w:rFonts w:ascii="Arial" w:hAnsi="Arial" w:cs="Arial"/>
          <w:iCs/>
        </w:rPr>
        <w:t xml:space="preserve"> and estimated oxygen consumption for paintball game play and time between game play.  The total minutes of low, moderate, and vigorous physical activity (from accelerometry) </w:t>
      </w:r>
      <w:r w:rsidR="00BD4496">
        <w:rPr>
          <w:rFonts w:ascii="Arial" w:hAnsi="Arial" w:cs="Arial"/>
          <w:iCs/>
        </w:rPr>
        <w:t xml:space="preserve">were </w:t>
      </w:r>
      <w:r w:rsidR="00D32940" w:rsidRPr="00192F64">
        <w:rPr>
          <w:rFonts w:ascii="Arial" w:hAnsi="Arial" w:cs="Arial"/>
          <w:iCs/>
        </w:rPr>
        <w:t xml:space="preserve">also determined for each subject with overall means and standard deviations being </w:t>
      </w:r>
      <w:ins w:id="219" w:author="Gregory A Brown" w:date="2013-01-18T09:23:00Z">
        <w:r w:rsidR="000E29C8" w:rsidRPr="00192F64">
          <w:rPr>
            <w:rFonts w:ascii="Arial" w:hAnsi="Arial" w:cs="Arial"/>
            <w:iCs/>
          </w:rPr>
          <w:t>calculated</w:t>
        </w:r>
        <w:r w:rsidR="000E29C8">
          <w:rPr>
            <w:rFonts w:ascii="Arial" w:hAnsi="Arial" w:cs="Arial"/>
            <w:iCs/>
          </w:rPr>
          <w:t>. Throughout</w:t>
        </w:r>
        <w:r w:rsidR="00934724">
          <w:rPr>
            <w:rFonts w:ascii="Arial" w:hAnsi="Arial" w:cs="Arial"/>
            <w:iCs/>
          </w:rPr>
          <w:t xml:space="preserve"> this manuscript, data are reported as means ± standard deviation.</w:t>
        </w:r>
      </w:ins>
    </w:p>
    <w:p w:rsidR="00F37977" w:rsidRDefault="00F37977" w:rsidP="000E4CE1">
      <w:pPr>
        <w:pStyle w:val="BodyTextIndent"/>
        <w:spacing w:line="480" w:lineRule="auto"/>
        <w:ind w:firstLine="0"/>
        <w:rPr>
          <w:rFonts w:ascii="Arial" w:hAnsi="Arial" w:cs="Arial"/>
          <w:iCs/>
        </w:rPr>
      </w:pPr>
    </w:p>
    <w:p w:rsidR="00F37977" w:rsidDel="00FA0F99" w:rsidRDefault="00F37977" w:rsidP="000E4CE1">
      <w:pPr>
        <w:pStyle w:val="BodyTextIndent"/>
        <w:spacing w:line="480" w:lineRule="auto"/>
        <w:ind w:firstLine="0"/>
        <w:rPr>
          <w:del w:id="220" w:author="Gregory A Brown" w:date="2013-01-17T10:42:00Z"/>
          <w:rFonts w:ascii="Arial" w:hAnsi="Arial" w:cs="Arial"/>
          <w:iCs/>
        </w:rPr>
      </w:pPr>
      <w:del w:id="221" w:author="Gregory A Brown" w:date="2013-01-17T10:42:00Z">
        <w:r w:rsidDel="00FA0F99">
          <w:rPr>
            <w:rFonts w:ascii="Arial" w:hAnsi="Arial" w:cs="Arial"/>
            <w:iCs/>
          </w:rPr>
          <w:delText>Stats description?</w:delText>
        </w:r>
      </w:del>
    </w:p>
    <w:p w:rsidR="006820D8" w:rsidRPr="006820D8" w:rsidRDefault="006820D8" w:rsidP="006820D8">
      <w:pPr>
        <w:spacing w:line="480" w:lineRule="auto"/>
        <w:rPr>
          <w:rFonts w:ascii="Arial" w:hAnsi="Arial" w:cs="Arial"/>
          <w:b/>
          <w:bCs/>
        </w:rPr>
      </w:pPr>
      <w:r w:rsidRPr="006820D8">
        <w:rPr>
          <w:rFonts w:ascii="Arial" w:hAnsi="Arial" w:cs="Arial"/>
          <w:b/>
          <w:bCs/>
        </w:rPr>
        <w:t>Results.</w:t>
      </w:r>
    </w:p>
    <w:p w:rsidR="004912E7" w:rsidRDefault="003B008B" w:rsidP="000E4CE1">
      <w:pPr>
        <w:spacing w:line="480" w:lineRule="auto"/>
        <w:rPr>
          <w:rFonts w:ascii="Arial" w:hAnsi="Arial" w:cs="Arial"/>
        </w:rPr>
      </w:pPr>
      <w:r w:rsidRPr="008F49D3">
        <w:rPr>
          <w:rFonts w:ascii="Arial" w:hAnsi="Arial" w:cs="Arial"/>
          <w:i/>
          <w:iCs/>
        </w:rPr>
        <w:t>Paintball Game Play:</w:t>
      </w:r>
      <w:r>
        <w:rPr>
          <w:rFonts w:ascii="Arial" w:hAnsi="Arial" w:cs="Arial"/>
        </w:rPr>
        <w:t xml:space="preserve">  </w:t>
      </w:r>
      <w:r w:rsidR="00A36995">
        <w:rPr>
          <w:rFonts w:ascii="Arial" w:hAnsi="Arial" w:cs="Arial"/>
        </w:rPr>
        <w:t>Over the course of 4.5 h</w:t>
      </w:r>
      <w:r w:rsidR="00FA3C31">
        <w:rPr>
          <w:rFonts w:ascii="Arial" w:hAnsi="Arial" w:cs="Arial"/>
        </w:rPr>
        <w:t xml:space="preserve"> of data collection</w:t>
      </w:r>
      <w:r w:rsidR="00A36995">
        <w:rPr>
          <w:rFonts w:ascii="Arial" w:hAnsi="Arial" w:cs="Arial"/>
        </w:rPr>
        <w:t xml:space="preserve">, the participants played </w:t>
      </w:r>
      <w:r w:rsidR="00F37977">
        <w:rPr>
          <w:rFonts w:ascii="Arial" w:hAnsi="Arial" w:cs="Arial"/>
        </w:rPr>
        <w:t xml:space="preserve">seven </w:t>
      </w:r>
      <w:r w:rsidR="00A36995">
        <w:rPr>
          <w:rFonts w:ascii="Arial" w:hAnsi="Arial" w:cs="Arial"/>
        </w:rPr>
        <w:t>games of paintball</w:t>
      </w:r>
      <w:r w:rsidR="00FA3C31">
        <w:rPr>
          <w:rFonts w:ascii="Arial" w:hAnsi="Arial" w:cs="Arial"/>
        </w:rPr>
        <w:t>.</w:t>
      </w:r>
      <w:r w:rsidR="00A36995">
        <w:rPr>
          <w:rFonts w:ascii="Arial" w:hAnsi="Arial" w:cs="Arial"/>
        </w:rPr>
        <w:t xml:space="preserve"> </w:t>
      </w:r>
      <w:r w:rsidR="00FA3C31">
        <w:rPr>
          <w:rFonts w:ascii="Arial" w:hAnsi="Arial" w:cs="Arial"/>
        </w:rPr>
        <w:t xml:space="preserve"> Each g</w:t>
      </w:r>
      <w:r w:rsidR="00FA3C31" w:rsidRPr="00A36995">
        <w:rPr>
          <w:rFonts w:ascii="Arial" w:hAnsi="Arial" w:cs="Arial"/>
        </w:rPr>
        <w:t>ame had a 20 minute time limit, but players were eliminated</w:t>
      </w:r>
      <w:r w:rsidR="00FA3C31">
        <w:rPr>
          <w:rFonts w:ascii="Arial" w:hAnsi="Arial" w:cs="Arial"/>
        </w:rPr>
        <w:t xml:space="preserve"> from play</w:t>
      </w:r>
      <w:r w:rsidR="00FA3C31" w:rsidRPr="00A36995">
        <w:rPr>
          <w:rFonts w:ascii="Arial" w:hAnsi="Arial" w:cs="Arial"/>
        </w:rPr>
        <w:t xml:space="preserve"> if they were </w:t>
      </w:r>
      <w:r w:rsidR="00FA3C31">
        <w:rPr>
          <w:rFonts w:ascii="Arial" w:hAnsi="Arial" w:cs="Arial"/>
        </w:rPr>
        <w:t>hit</w:t>
      </w:r>
      <w:r w:rsidR="00FA3C31" w:rsidRPr="00A36995">
        <w:rPr>
          <w:rFonts w:ascii="Arial" w:hAnsi="Arial" w:cs="Arial"/>
        </w:rPr>
        <w:t xml:space="preserve"> before the time limit</w:t>
      </w:r>
      <w:r w:rsidR="007165F0">
        <w:rPr>
          <w:rFonts w:ascii="Arial" w:hAnsi="Arial" w:cs="Arial"/>
        </w:rPr>
        <w:t xml:space="preserve">.  Furthermore, </w:t>
      </w:r>
      <w:r w:rsidR="00FA3C31">
        <w:rPr>
          <w:rFonts w:ascii="Arial" w:hAnsi="Arial" w:cs="Arial"/>
        </w:rPr>
        <w:t xml:space="preserve">if the game objective was attained (e.g. eliminating all players on the opposing team) the game ended before the time limit expired.  The participants were engaged in </w:t>
      </w:r>
      <w:r w:rsidR="00FA3C31">
        <w:rPr>
          <w:rFonts w:ascii="Arial" w:hAnsi="Arial" w:cs="Arial"/>
        </w:rPr>
        <w:lastRenderedPageBreak/>
        <w:t xml:space="preserve">paintball game play for </w:t>
      </w:r>
      <w:r w:rsidR="00A36995">
        <w:rPr>
          <w:rFonts w:ascii="Arial" w:hAnsi="Arial" w:cs="Arial"/>
        </w:rPr>
        <w:t>80</w:t>
      </w:r>
      <w:r w:rsidR="008A579F">
        <w:rPr>
          <w:rFonts w:ascii="Arial" w:hAnsi="Arial" w:cs="Arial"/>
        </w:rPr>
        <w:t>.</w:t>
      </w:r>
      <w:r w:rsidR="00853FFD">
        <w:rPr>
          <w:rFonts w:ascii="Arial" w:hAnsi="Arial" w:cs="Arial"/>
        </w:rPr>
        <w:t>6 ± 10.0</w:t>
      </w:r>
      <w:r w:rsidR="00A36995">
        <w:rPr>
          <w:rFonts w:ascii="Arial" w:hAnsi="Arial" w:cs="Arial"/>
        </w:rPr>
        <w:t xml:space="preserve"> minutes</w:t>
      </w:r>
      <w:r w:rsidR="00FA3C31">
        <w:rPr>
          <w:rFonts w:ascii="Arial" w:hAnsi="Arial" w:cs="Arial"/>
        </w:rPr>
        <w:t xml:space="preserve"> during the 4.5 h </w:t>
      </w:r>
      <w:del w:id="222" w:author="Gregory A Brown" w:date="2013-01-18T09:27:00Z">
        <w:r w:rsidR="00FA3C31" w:rsidDel="000426A9">
          <w:rPr>
            <w:rFonts w:ascii="Arial" w:hAnsi="Arial" w:cs="Arial"/>
          </w:rPr>
          <w:delText xml:space="preserve">time </w:delText>
        </w:r>
      </w:del>
      <w:r w:rsidR="00FA3C31">
        <w:rPr>
          <w:rFonts w:ascii="Arial" w:hAnsi="Arial" w:cs="Arial"/>
        </w:rPr>
        <w:t>of data collection</w:t>
      </w:r>
      <w:r w:rsidR="00A36995">
        <w:rPr>
          <w:rFonts w:ascii="Arial" w:hAnsi="Arial" w:cs="Arial"/>
        </w:rPr>
        <w:t>.</w:t>
      </w:r>
      <w:r>
        <w:rPr>
          <w:rFonts w:ascii="Arial" w:hAnsi="Arial" w:cs="Arial"/>
        </w:rPr>
        <w:t xml:space="preserve"> </w:t>
      </w:r>
      <w:r w:rsidR="00A36995" w:rsidRPr="00A36995">
        <w:rPr>
          <w:rFonts w:ascii="Arial" w:hAnsi="Arial" w:cs="Arial"/>
        </w:rPr>
        <w:t xml:space="preserve">The average time of game play </w:t>
      </w:r>
      <w:r w:rsidR="00A36995">
        <w:rPr>
          <w:rFonts w:ascii="Arial" w:hAnsi="Arial" w:cs="Arial"/>
        </w:rPr>
        <w:t xml:space="preserve">for the participants was </w:t>
      </w:r>
      <w:r w:rsidR="00A36995" w:rsidRPr="00A36995">
        <w:rPr>
          <w:rFonts w:ascii="Arial" w:hAnsi="Arial" w:cs="Arial"/>
        </w:rPr>
        <w:t xml:space="preserve">11.5 </w:t>
      </w:r>
      <w:r w:rsidR="00A36995">
        <w:rPr>
          <w:rFonts w:ascii="Arial" w:hAnsi="Arial" w:cs="Arial"/>
        </w:rPr>
        <w:t xml:space="preserve">± </w:t>
      </w:r>
      <w:r w:rsidR="00A36995" w:rsidRPr="00A36995">
        <w:rPr>
          <w:rFonts w:ascii="Arial" w:hAnsi="Arial" w:cs="Arial"/>
        </w:rPr>
        <w:t>1.4 minutes per game</w:t>
      </w:r>
      <w:r w:rsidR="00A36995">
        <w:rPr>
          <w:rFonts w:ascii="Arial" w:hAnsi="Arial" w:cs="Arial"/>
        </w:rPr>
        <w:t>.</w:t>
      </w:r>
    </w:p>
    <w:p w:rsidR="00587FEC" w:rsidRDefault="000C4D73" w:rsidP="000E4CE1">
      <w:pPr>
        <w:spacing w:line="480" w:lineRule="auto"/>
        <w:rPr>
          <w:rFonts w:ascii="Arial" w:hAnsi="Arial" w:cs="Arial"/>
        </w:rPr>
      </w:pPr>
      <w:r w:rsidRPr="00317CD3">
        <w:rPr>
          <w:rFonts w:ascii="Arial" w:hAnsi="Arial" w:cs="Arial"/>
          <w:i/>
        </w:rPr>
        <w:t>Accelerometry Based Physical Activity</w:t>
      </w:r>
      <w:r>
        <w:rPr>
          <w:rFonts w:ascii="Arial" w:hAnsi="Arial" w:cs="Arial"/>
        </w:rPr>
        <w:t xml:space="preserve">:  </w:t>
      </w:r>
      <w:r w:rsidR="00587FEC">
        <w:rPr>
          <w:rFonts w:ascii="Arial" w:hAnsi="Arial" w:cs="Arial"/>
        </w:rPr>
        <w:t xml:space="preserve">Over the course of 4.5 h, the participants accrued </w:t>
      </w:r>
      <w:r w:rsidR="00587FEC" w:rsidRPr="00317CD3">
        <w:rPr>
          <w:rFonts w:ascii="Arial" w:hAnsi="Arial" w:cs="Arial"/>
        </w:rPr>
        <w:t>141.80 ± 24.29</w:t>
      </w:r>
      <w:r w:rsidR="00587FEC">
        <w:rPr>
          <w:rFonts w:ascii="Arial" w:hAnsi="Arial" w:cs="Arial"/>
        </w:rPr>
        <w:t xml:space="preserve"> </w:t>
      </w:r>
      <w:r w:rsidR="00587FEC" w:rsidRPr="00317CD3">
        <w:rPr>
          <w:rFonts w:ascii="Arial" w:hAnsi="Arial" w:cs="Arial"/>
        </w:rPr>
        <w:t xml:space="preserve">minutes of moderate </w:t>
      </w:r>
      <w:r w:rsidR="00587FEC">
        <w:rPr>
          <w:rFonts w:ascii="Arial" w:hAnsi="Arial" w:cs="Arial"/>
        </w:rPr>
        <w:t xml:space="preserve">intensity </w:t>
      </w:r>
      <w:r w:rsidR="00587FEC" w:rsidRPr="00317CD3">
        <w:rPr>
          <w:rFonts w:ascii="Arial" w:hAnsi="Arial" w:cs="Arial"/>
        </w:rPr>
        <w:t>and</w:t>
      </w:r>
      <w:r w:rsidR="00587FEC">
        <w:rPr>
          <w:rFonts w:ascii="Arial" w:hAnsi="Arial" w:cs="Arial"/>
        </w:rPr>
        <w:t xml:space="preserve"> </w:t>
      </w:r>
      <w:r w:rsidR="00587FEC" w:rsidRPr="00317CD3">
        <w:rPr>
          <w:rFonts w:ascii="Arial" w:hAnsi="Arial" w:cs="Arial"/>
        </w:rPr>
        <w:t>6.10 ± 4.58</w:t>
      </w:r>
      <w:r w:rsidR="00587FEC">
        <w:rPr>
          <w:rFonts w:ascii="Arial" w:hAnsi="Arial" w:cs="Arial"/>
        </w:rPr>
        <w:t xml:space="preserve"> </w:t>
      </w:r>
      <w:r w:rsidR="00587FEC" w:rsidRPr="00317CD3">
        <w:rPr>
          <w:rFonts w:ascii="Arial" w:hAnsi="Arial" w:cs="Arial"/>
        </w:rPr>
        <w:t>minutes of vigorous intensity physical activity</w:t>
      </w:r>
      <w:r w:rsidR="00587FEC">
        <w:rPr>
          <w:rFonts w:ascii="Arial" w:hAnsi="Arial" w:cs="Arial"/>
        </w:rPr>
        <w:t xml:space="preserve">.  </w:t>
      </w:r>
      <w:r w:rsidR="00317CD3">
        <w:rPr>
          <w:rFonts w:ascii="Arial" w:hAnsi="Arial" w:cs="Arial"/>
        </w:rPr>
        <w:t>During the 80</w:t>
      </w:r>
      <w:r w:rsidR="00587FEC">
        <w:rPr>
          <w:rFonts w:ascii="Arial" w:hAnsi="Arial" w:cs="Arial"/>
        </w:rPr>
        <w:t>.6 ± 10.0</w:t>
      </w:r>
      <w:r w:rsidR="00317CD3">
        <w:rPr>
          <w:rFonts w:ascii="Arial" w:hAnsi="Arial" w:cs="Arial"/>
        </w:rPr>
        <w:t xml:space="preserve"> minutes of game time, participants accrued </w:t>
      </w:r>
      <w:r w:rsidR="00317CD3" w:rsidRPr="00317CD3">
        <w:rPr>
          <w:rFonts w:ascii="Arial" w:hAnsi="Arial" w:cs="Arial"/>
        </w:rPr>
        <w:t xml:space="preserve">63.2 ± 15.6 minutes of moderate </w:t>
      </w:r>
      <w:r w:rsidR="00317CD3">
        <w:rPr>
          <w:rFonts w:ascii="Arial" w:hAnsi="Arial" w:cs="Arial"/>
        </w:rPr>
        <w:t xml:space="preserve">intensity </w:t>
      </w:r>
      <w:r w:rsidR="00317CD3" w:rsidRPr="00317CD3">
        <w:rPr>
          <w:rFonts w:ascii="Arial" w:hAnsi="Arial" w:cs="Arial"/>
        </w:rPr>
        <w:t>and 2.6 ± 2.8 minutes of vigorous intensity physical activity</w:t>
      </w:r>
      <w:r w:rsidR="00587FEC">
        <w:rPr>
          <w:rFonts w:ascii="Arial" w:hAnsi="Arial" w:cs="Arial"/>
        </w:rPr>
        <w:t>.</w:t>
      </w:r>
    </w:p>
    <w:p w:rsidR="000C4D73" w:rsidRDefault="00587FEC" w:rsidP="000E4CE1">
      <w:pPr>
        <w:spacing w:line="480" w:lineRule="auto"/>
        <w:rPr>
          <w:rFonts w:ascii="Arial" w:hAnsi="Arial" w:cs="Arial"/>
        </w:rPr>
      </w:pPr>
      <w:r w:rsidRPr="005A0D82">
        <w:rPr>
          <w:rFonts w:ascii="Arial" w:hAnsi="Arial" w:cs="Arial"/>
          <w:i/>
        </w:rPr>
        <w:t>Heart Rate</w:t>
      </w:r>
      <w:r w:rsidR="005A0D82" w:rsidRPr="005A0D82">
        <w:rPr>
          <w:rFonts w:ascii="Arial" w:hAnsi="Arial" w:cs="Arial"/>
          <w:i/>
        </w:rPr>
        <w:t xml:space="preserve"> Based</w:t>
      </w:r>
      <w:r w:rsidR="005A0D82" w:rsidRPr="00317CD3">
        <w:rPr>
          <w:rFonts w:ascii="Arial" w:hAnsi="Arial" w:cs="Arial"/>
          <w:i/>
        </w:rPr>
        <w:t xml:space="preserve"> Physical Activity</w:t>
      </w:r>
      <w:r>
        <w:rPr>
          <w:rFonts w:ascii="Arial" w:hAnsi="Arial" w:cs="Arial"/>
        </w:rPr>
        <w:t xml:space="preserve">:  </w:t>
      </w:r>
      <w:ins w:id="223" w:author="Gregory A Brown" w:date="2013-01-18T09:20:00Z">
        <w:r w:rsidR="00DF09CA">
          <w:rPr>
            <w:rFonts w:ascii="Arial" w:hAnsi="Arial" w:cs="Arial"/>
          </w:rPr>
          <w:t xml:space="preserve">The </w:t>
        </w:r>
      </w:ins>
      <w:ins w:id="224" w:author="Gregory A Brown" w:date="2013-01-18T09:22:00Z">
        <w:r w:rsidR="00DF09CA">
          <w:rPr>
            <w:rFonts w:ascii="Arial" w:hAnsi="Arial" w:cs="Arial"/>
          </w:rPr>
          <w:t xml:space="preserve">individual </w:t>
        </w:r>
      </w:ins>
      <w:ins w:id="225" w:author="Gregory A Brown" w:date="2013-01-18T09:20:00Z">
        <w:r w:rsidR="00DF09CA">
          <w:rPr>
            <w:rFonts w:ascii="Arial" w:hAnsi="Arial" w:cs="Arial"/>
          </w:rPr>
          <w:t>HR/VO</w:t>
        </w:r>
        <w:r w:rsidR="00DF09CA" w:rsidRPr="00DF09CA">
          <w:rPr>
            <w:rFonts w:ascii="Arial" w:hAnsi="Arial" w:cs="Arial"/>
            <w:vertAlign w:val="subscript"/>
          </w:rPr>
          <w:t>2</w:t>
        </w:r>
        <w:r w:rsidR="00DF09CA">
          <w:rPr>
            <w:rFonts w:ascii="Arial" w:hAnsi="Arial" w:cs="Arial"/>
          </w:rPr>
          <w:t xml:space="preserve"> </w:t>
        </w:r>
      </w:ins>
      <w:ins w:id="226" w:author="Gregory A Brown" w:date="2013-01-18T09:21:00Z">
        <w:r w:rsidR="00DF09CA">
          <w:rPr>
            <w:rFonts w:ascii="Arial" w:hAnsi="Arial" w:cs="Arial"/>
          </w:rPr>
          <w:t>regression equations</w:t>
        </w:r>
      </w:ins>
      <w:ins w:id="227" w:author="Gregory A Brown" w:date="2013-01-18T09:22:00Z">
        <w:r w:rsidR="00DF09CA">
          <w:rPr>
            <w:rFonts w:ascii="Arial" w:hAnsi="Arial" w:cs="Arial"/>
          </w:rPr>
          <w:t xml:space="preserve"> developed from to VO</w:t>
        </w:r>
        <w:r w:rsidR="00DF09CA" w:rsidRPr="00DF09CA">
          <w:rPr>
            <w:rFonts w:ascii="Arial" w:hAnsi="Arial" w:cs="Arial"/>
            <w:vertAlign w:val="subscript"/>
          </w:rPr>
          <w:t>2</w:t>
        </w:r>
        <w:r w:rsidR="00DF09CA">
          <w:rPr>
            <w:rFonts w:ascii="Arial" w:hAnsi="Arial" w:cs="Arial"/>
          </w:rPr>
          <w:t>max testing</w:t>
        </w:r>
      </w:ins>
      <w:ins w:id="228" w:author="Gregory A Brown" w:date="2013-01-18T09:21:00Z">
        <w:r w:rsidR="00DF09CA">
          <w:rPr>
            <w:rFonts w:ascii="Arial" w:hAnsi="Arial" w:cs="Arial"/>
          </w:rPr>
          <w:t xml:space="preserve"> resulted in correlation </w:t>
        </w:r>
        <w:proofErr w:type="spellStart"/>
        <w:r w:rsidR="00DF09CA">
          <w:rPr>
            <w:rFonts w:ascii="Arial" w:hAnsi="Arial" w:cs="Arial"/>
          </w:rPr>
          <w:t>coeffeicent</w:t>
        </w:r>
      </w:ins>
      <w:ins w:id="229" w:author="Gregory A Brown" w:date="2013-01-18T09:22:00Z">
        <w:r w:rsidR="00DF09CA">
          <w:rPr>
            <w:rFonts w:ascii="Arial" w:hAnsi="Arial" w:cs="Arial"/>
          </w:rPr>
          <w:t>s</w:t>
        </w:r>
      </w:ins>
      <w:proofErr w:type="spellEnd"/>
      <w:ins w:id="230" w:author="Gregory A Brown" w:date="2013-01-18T09:21:00Z">
        <w:r w:rsidR="00DF09CA">
          <w:rPr>
            <w:rFonts w:ascii="Arial" w:hAnsi="Arial" w:cs="Arial"/>
          </w:rPr>
          <w:t xml:space="preserve"> of 0.96 ± 0.03. </w:t>
        </w:r>
      </w:ins>
      <w:r>
        <w:rPr>
          <w:rFonts w:ascii="Arial" w:hAnsi="Arial" w:cs="Arial"/>
        </w:rPr>
        <w:t>Heart rate</w:t>
      </w:r>
      <w:r w:rsidR="005A0D82">
        <w:rPr>
          <w:rFonts w:ascii="Arial" w:hAnsi="Arial" w:cs="Arial"/>
        </w:rPr>
        <w:t>s</w:t>
      </w:r>
      <w:r>
        <w:rPr>
          <w:rFonts w:ascii="Arial" w:hAnsi="Arial" w:cs="Arial"/>
        </w:rPr>
        <w:t xml:space="preserve"> during paintball game play w</w:t>
      </w:r>
      <w:r w:rsidR="005A0D82">
        <w:rPr>
          <w:rFonts w:ascii="Arial" w:hAnsi="Arial" w:cs="Arial"/>
        </w:rPr>
        <w:t>ere</w:t>
      </w:r>
      <w:r>
        <w:rPr>
          <w:rFonts w:ascii="Arial" w:hAnsi="Arial" w:cs="Arial"/>
        </w:rPr>
        <w:t xml:space="preserve"> </w:t>
      </w:r>
      <w:r w:rsidRPr="00587FEC">
        <w:rPr>
          <w:rFonts w:ascii="Arial" w:hAnsi="Arial" w:cs="Arial"/>
        </w:rPr>
        <w:t>129.60 ± 6.60</w:t>
      </w:r>
      <w:r w:rsidR="00317CD3">
        <w:rPr>
          <w:rFonts w:ascii="Arial" w:hAnsi="Arial" w:cs="Arial"/>
        </w:rPr>
        <w:t xml:space="preserve"> </w:t>
      </w:r>
      <w:r>
        <w:rPr>
          <w:rFonts w:ascii="Arial" w:hAnsi="Arial" w:cs="Arial"/>
        </w:rPr>
        <w:t>beats●min</w:t>
      </w:r>
      <w:r w:rsidRPr="00587FEC">
        <w:rPr>
          <w:rFonts w:ascii="Arial" w:hAnsi="Arial" w:cs="Arial"/>
          <w:vertAlign w:val="superscript"/>
        </w:rPr>
        <w:t>-1</w:t>
      </w:r>
      <w:r w:rsidR="00EE7F5D">
        <w:rPr>
          <w:rFonts w:ascii="Arial" w:hAnsi="Arial" w:cs="Arial"/>
        </w:rPr>
        <w:t>, which correspond to 67.9 ± 6.8% of the laboratory measured maximal heart rates</w:t>
      </w:r>
      <w:r w:rsidR="004F03AE">
        <w:rPr>
          <w:rFonts w:ascii="Arial" w:hAnsi="Arial" w:cs="Arial"/>
        </w:rPr>
        <w:t xml:space="preserve"> and 47.1 ± 9.3% of </w:t>
      </w:r>
      <w:r w:rsidR="00F37977">
        <w:rPr>
          <w:rFonts w:ascii="Arial" w:hAnsi="Arial" w:cs="Arial"/>
        </w:rPr>
        <w:t>heart rate reserve (</w:t>
      </w:r>
      <w:r w:rsidR="004F03AE">
        <w:rPr>
          <w:rFonts w:ascii="Arial" w:hAnsi="Arial" w:cs="Arial"/>
        </w:rPr>
        <w:t>HRR</w:t>
      </w:r>
      <w:r w:rsidR="00F37977">
        <w:rPr>
          <w:rFonts w:ascii="Arial" w:hAnsi="Arial" w:cs="Arial"/>
        </w:rPr>
        <w:t>)</w:t>
      </w:r>
      <w:r>
        <w:rPr>
          <w:rFonts w:ascii="Arial" w:hAnsi="Arial" w:cs="Arial"/>
        </w:rPr>
        <w:t>.</w:t>
      </w:r>
      <w:r w:rsidR="00DA7F61">
        <w:rPr>
          <w:rFonts w:ascii="Arial" w:hAnsi="Arial" w:cs="Arial"/>
        </w:rPr>
        <w:t xml:space="preserve">  These heart rates equated to </w:t>
      </w:r>
      <w:ins w:id="231" w:author="Gregory A Brown" w:date="2013-01-18T09:31:00Z">
        <w:r w:rsidR="000426A9">
          <w:rPr>
            <w:rFonts w:ascii="Arial" w:hAnsi="Arial" w:cs="Arial"/>
          </w:rPr>
          <w:t xml:space="preserve">an </w:t>
        </w:r>
      </w:ins>
      <w:r w:rsidR="00273CDB">
        <w:rPr>
          <w:rFonts w:ascii="Arial" w:hAnsi="Arial" w:cs="Arial"/>
        </w:rPr>
        <w:t>oxygen consumption</w:t>
      </w:r>
      <w:del w:id="232" w:author="Gregory A Brown" w:date="2013-01-18T09:31:00Z">
        <w:r w:rsidR="00273CDB" w:rsidDel="000426A9">
          <w:rPr>
            <w:rFonts w:ascii="Arial" w:hAnsi="Arial" w:cs="Arial"/>
          </w:rPr>
          <w:delText>s</w:delText>
        </w:r>
      </w:del>
      <w:r w:rsidR="00DA7F61">
        <w:rPr>
          <w:rFonts w:ascii="Arial" w:hAnsi="Arial" w:cs="Arial"/>
        </w:rPr>
        <w:t xml:space="preserve"> </w:t>
      </w:r>
      <w:proofErr w:type="gramStart"/>
      <w:r w:rsidR="00DA7F61">
        <w:rPr>
          <w:rFonts w:ascii="Arial" w:hAnsi="Arial" w:cs="Arial"/>
        </w:rPr>
        <w:t xml:space="preserve">of </w:t>
      </w:r>
      <w:r w:rsidR="00DA7F61" w:rsidRPr="00DA7F61">
        <w:rPr>
          <w:rFonts w:ascii="Arial" w:hAnsi="Arial" w:cs="Arial"/>
        </w:rPr>
        <w:t>18.18 ± 5.02</w:t>
      </w:r>
      <w:r w:rsidR="00DA7F61">
        <w:rPr>
          <w:rFonts w:ascii="Arial" w:hAnsi="Arial" w:cs="Arial"/>
        </w:rPr>
        <w:t xml:space="preserve"> ml●kg</w:t>
      </w:r>
      <w:r w:rsidR="00DA7F61" w:rsidRPr="00DA7F61">
        <w:rPr>
          <w:rFonts w:ascii="Arial" w:hAnsi="Arial" w:cs="Arial"/>
          <w:vertAlign w:val="superscript"/>
        </w:rPr>
        <w:t>-1</w:t>
      </w:r>
      <w:r w:rsidR="00DA7F61">
        <w:rPr>
          <w:rFonts w:ascii="Arial" w:hAnsi="Arial" w:cs="Arial"/>
        </w:rPr>
        <w:t>●min</w:t>
      </w:r>
      <w:r w:rsidR="00DA7F61" w:rsidRPr="00DA7F61">
        <w:rPr>
          <w:rFonts w:ascii="Arial" w:hAnsi="Arial" w:cs="Arial"/>
          <w:vertAlign w:val="superscript"/>
        </w:rPr>
        <w:t>-1</w:t>
      </w:r>
      <w:r w:rsidR="00DA7F61">
        <w:rPr>
          <w:rFonts w:ascii="Arial" w:hAnsi="Arial" w:cs="Arial"/>
        </w:rPr>
        <w:t>,</w:t>
      </w:r>
      <w:proofErr w:type="gramEnd"/>
      <w:r w:rsidR="00DA7F61">
        <w:rPr>
          <w:rFonts w:ascii="Arial" w:hAnsi="Arial" w:cs="Arial"/>
        </w:rPr>
        <w:t xml:space="preserve"> or </w:t>
      </w:r>
      <w:r w:rsidR="00DA7F61" w:rsidRPr="00DA7F61">
        <w:rPr>
          <w:rFonts w:ascii="Arial" w:hAnsi="Arial" w:cs="Arial"/>
        </w:rPr>
        <w:t>39.9 ± 12.9</w:t>
      </w:r>
      <w:r w:rsidR="00DA7F61">
        <w:rPr>
          <w:rFonts w:ascii="Arial" w:hAnsi="Arial" w:cs="Arial"/>
        </w:rPr>
        <w:t>% of the VO</w:t>
      </w:r>
      <w:r w:rsidR="00DA7F61" w:rsidRPr="00DA7F61">
        <w:rPr>
          <w:rFonts w:ascii="Arial" w:hAnsi="Arial" w:cs="Arial"/>
          <w:vertAlign w:val="subscript"/>
        </w:rPr>
        <w:t>2</w:t>
      </w:r>
      <w:r w:rsidR="00DA7F61">
        <w:rPr>
          <w:rFonts w:ascii="Arial" w:hAnsi="Arial" w:cs="Arial"/>
        </w:rPr>
        <w:t>max measured in the laboratory.</w:t>
      </w:r>
    </w:p>
    <w:p w:rsidR="004C3338" w:rsidRPr="004C3338" w:rsidRDefault="004C3338" w:rsidP="000E4CE1">
      <w:pPr>
        <w:spacing w:line="480" w:lineRule="auto"/>
        <w:rPr>
          <w:rFonts w:ascii="Arial" w:hAnsi="Arial" w:cs="Arial"/>
          <w:b/>
        </w:rPr>
      </w:pPr>
      <w:proofErr w:type="gramStart"/>
      <w:r w:rsidRPr="004C3338">
        <w:rPr>
          <w:rFonts w:ascii="Arial" w:hAnsi="Arial" w:cs="Arial"/>
          <w:b/>
        </w:rPr>
        <w:t>Discussion.</w:t>
      </w:r>
      <w:proofErr w:type="gramEnd"/>
    </w:p>
    <w:p w:rsidR="004C3338" w:rsidRDefault="00E14FE6" w:rsidP="000E4CE1">
      <w:pPr>
        <w:spacing w:line="480" w:lineRule="auto"/>
        <w:rPr>
          <w:rFonts w:ascii="Arial" w:hAnsi="Arial" w:cs="Arial"/>
        </w:rPr>
      </w:pPr>
      <w:r>
        <w:rPr>
          <w:rFonts w:ascii="Arial" w:hAnsi="Arial" w:cs="Arial"/>
        </w:rPr>
        <w:t>The primary finding</w:t>
      </w:r>
      <w:del w:id="233" w:author="Gregory A Brown" w:date="2013-01-18T09:32:00Z">
        <w:r w:rsidDel="000426A9">
          <w:rPr>
            <w:rFonts w:ascii="Arial" w:hAnsi="Arial" w:cs="Arial"/>
          </w:rPr>
          <w:delText>s</w:delText>
        </w:r>
      </w:del>
      <w:r>
        <w:rPr>
          <w:rFonts w:ascii="Arial" w:hAnsi="Arial" w:cs="Arial"/>
        </w:rPr>
        <w:t xml:space="preserve"> from this </w:t>
      </w:r>
      <w:r w:rsidR="00F37977">
        <w:rPr>
          <w:rFonts w:ascii="Arial" w:hAnsi="Arial" w:cs="Arial"/>
        </w:rPr>
        <w:t xml:space="preserve">study </w:t>
      </w:r>
      <w:del w:id="234" w:author="Gregory A Brown" w:date="2013-01-18T09:32:00Z">
        <w:r w:rsidDel="000426A9">
          <w:rPr>
            <w:rFonts w:ascii="Arial" w:hAnsi="Arial" w:cs="Arial"/>
          </w:rPr>
          <w:delText xml:space="preserve">are </w:delText>
        </w:r>
      </w:del>
      <w:ins w:id="235" w:author="Gregory A Brown" w:date="2013-01-18T09:32:00Z">
        <w:r w:rsidR="000426A9">
          <w:rPr>
            <w:rFonts w:ascii="Arial" w:hAnsi="Arial" w:cs="Arial"/>
          </w:rPr>
          <w:t xml:space="preserve">was </w:t>
        </w:r>
      </w:ins>
      <w:r>
        <w:rPr>
          <w:rFonts w:ascii="Arial" w:hAnsi="Arial" w:cs="Arial"/>
        </w:rPr>
        <w:t xml:space="preserve">that during paintball game play, the participants met the accelerometry criteria for moderate intensity physical activity </w:t>
      </w:r>
      <w:r w:rsidR="008A7F67">
        <w:rPr>
          <w:rFonts w:ascii="Arial" w:hAnsi="Arial" w:cs="Arial"/>
        </w:rPr>
        <w:t xml:space="preserve">(20) </w:t>
      </w:r>
      <w:r>
        <w:rPr>
          <w:rFonts w:ascii="Arial" w:hAnsi="Arial" w:cs="Arial"/>
        </w:rPr>
        <w:t xml:space="preserve">~78% </w:t>
      </w:r>
      <w:r w:rsidR="008A7F67">
        <w:rPr>
          <w:rFonts w:ascii="Arial" w:hAnsi="Arial" w:cs="Arial"/>
        </w:rPr>
        <w:t>of the time.  There was also considerable moderate to vigorous physical activity during the time between games.</w:t>
      </w:r>
      <w:r w:rsidR="00297550">
        <w:rPr>
          <w:rFonts w:ascii="Arial" w:hAnsi="Arial" w:cs="Arial"/>
        </w:rPr>
        <w:t xml:space="preserve">  These </w:t>
      </w:r>
      <w:ins w:id="236" w:author="Gregory A Brown" w:date="2013-01-18T09:33:00Z">
        <w:r w:rsidR="0051214D">
          <w:rPr>
            <w:rFonts w:ascii="Arial" w:hAnsi="Arial" w:cs="Arial"/>
          </w:rPr>
          <w:t xml:space="preserve">accelerometry </w:t>
        </w:r>
      </w:ins>
      <w:r w:rsidR="00297550">
        <w:rPr>
          <w:rFonts w:ascii="Arial" w:hAnsi="Arial" w:cs="Arial"/>
        </w:rPr>
        <w:t>data suggest that paintball may be considered a form of health promoting physical activity</w:t>
      </w:r>
      <w:r w:rsidR="001C260F">
        <w:rPr>
          <w:rFonts w:ascii="Arial" w:hAnsi="Arial" w:cs="Arial"/>
        </w:rPr>
        <w:t>.</w:t>
      </w:r>
      <w:r w:rsidR="003E3556">
        <w:rPr>
          <w:rFonts w:ascii="Arial" w:hAnsi="Arial" w:cs="Arial"/>
        </w:rPr>
        <w:t xml:space="preserve">  However, the heart rate</w:t>
      </w:r>
      <w:r w:rsidR="00F67CAC">
        <w:rPr>
          <w:rFonts w:ascii="Arial" w:hAnsi="Arial" w:cs="Arial"/>
        </w:rPr>
        <w:t xml:space="preserve"> data indicate that </w:t>
      </w:r>
      <w:ins w:id="237" w:author="Gregory A Brown" w:date="2013-01-18T09:34:00Z">
        <w:r w:rsidR="0051214D">
          <w:rPr>
            <w:rFonts w:ascii="Arial" w:hAnsi="Arial" w:cs="Arial"/>
          </w:rPr>
          <w:t xml:space="preserve">playing </w:t>
        </w:r>
      </w:ins>
      <w:r w:rsidR="00F67CAC">
        <w:rPr>
          <w:rFonts w:ascii="Arial" w:hAnsi="Arial" w:cs="Arial"/>
        </w:rPr>
        <w:t xml:space="preserve">paintball </w:t>
      </w:r>
      <w:ins w:id="238" w:author="Gregory A Brown" w:date="2013-01-18T09:33:00Z">
        <w:r w:rsidR="0051214D">
          <w:rPr>
            <w:rFonts w:ascii="Arial" w:hAnsi="Arial" w:cs="Arial"/>
          </w:rPr>
          <w:t xml:space="preserve">elicited </w:t>
        </w:r>
      </w:ins>
      <w:ins w:id="239" w:author="Gregory A Brown" w:date="2013-01-18T09:39:00Z">
        <w:r w:rsidR="00877C3C">
          <w:rPr>
            <w:rFonts w:ascii="Arial" w:hAnsi="Arial" w:cs="Arial"/>
          </w:rPr>
          <w:t xml:space="preserve">only </w:t>
        </w:r>
      </w:ins>
      <w:ins w:id="240" w:author="Gregory A Brown" w:date="2013-01-18T09:35:00Z">
        <w:r w:rsidR="0051214D">
          <w:rPr>
            <w:rFonts w:ascii="Arial" w:hAnsi="Arial" w:cs="Arial"/>
          </w:rPr>
          <w:t>~</w:t>
        </w:r>
      </w:ins>
      <w:ins w:id="241" w:author="Gregory A Brown" w:date="2013-01-18T09:33:00Z">
        <w:r w:rsidR="0051214D">
          <w:rPr>
            <w:rFonts w:ascii="Arial" w:hAnsi="Arial" w:cs="Arial"/>
          </w:rPr>
          <w:t xml:space="preserve"> 40% of VO</w:t>
        </w:r>
        <w:r w:rsidR="0051214D" w:rsidRPr="0051214D">
          <w:rPr>
            <w:rFonts w:ascii="Arial" w:hAnsi="Arial" w:cs="Arial"/>
            <w:vertAlign w:val="subscript"/>
          </w:rPr>
          <w:t>2</w:t>
        </w:r>
        <w:r w:rsidR="0051214D">
          <w:rPr>
            <w:rFonts w:ascii="Arial" w:hAnsi="Arial" w:cs="Arial"/>
          </w:rPr>
          <w:t>max,</w:t>
        </w:r>
      </w:ins>
      <w:ins w:id="242" w:author="Gregory A Brown" w:date="2013-01-18T09:35:00Z">
        <w:r w:rsidR="0051214D">
          <w:rPr>
            <w:rFonts w:ascii="Arial" w:hAnsi="Arial" w:cs="Arial"/>
          </w:rPr>
          <w:t xml:space="preserve"> which is below the </w:t>
        </w:r>
      </w:ins>
      <w:ins w:id="243" w:author="Gregory A Brown" w:date="2013-01-18T10:29:00Z">
        <w:r w:rsidR="00E903BA">
          <w:rPr>
            <w:rFonts w:ascii="Arial" w:hAnsi="Arial" w:cs="Arial"/>
          </w:rPr>
          <w:t>guidelines</w:t>
        </w:r>
      </w:ins>
      <w:ins w:id="244" w:author="Gregory A Brown" w:date="2013-01-18T09:35:00Z">
        <w:r w:rsidR="0051214D">
          <w:rPr>
            <w:rFonts w:ascii="Arial" w:hAnsi="Arial" w:cs="Arial"/>
          </w:rPr>
          <w:t xml:space="preserve"> indicating that exercise needs to elicit at least 50% of V</w:t>
        </w:r>
      </w:ins>
      <w:ins w:id="245" w:author="Gregory A Brown" w:date="2013-01-18T09:36:00Z">
        <w:r w:rsidR="0051214D">
          <w:rPr>
            <w:rFonts w:ascii="Arial" w:hAnsi="Arial" w:cs="Arial"/>
          </w:rPr>
          <w:t>O</w:t>
        </w:r>
      </w:ins>
      <w:ins w:id="246" w:author="Gregory A Brown" w:date="2013-01-18T09:35:00Z">
        <w:r w:rsidR="0051214D" w:rsidRPr="0051214D">
          <w:rPr>
            <w:rFonts w:ascii="Arial" w:hAnsi="Arial" w:cs="Arial"/>
            <w:vertAlign w:val="subscript"/>
          </w:rPr>
          <w:t>2</w:t>
        </w:r>
        <w:r w:rsidR="0051214D">
          <w:rPr>
            <w:rFonts w:ascii="Arial" w:hAnsi="Arial" w:cs="Arial"/>
          </w:rPr>
          <w:t>max to enhance h</w:t>
        </w:r>
      </w:ins>
      <w:ins w:id="247" w:author="Gregory A Brown" w:date="2013-01-18T09:36:00Z">
        <w:r w:rsidR="0051214D">
          <w:rPr>
            <w:rFonts w:ascii="Arial" w:hAnsi="Arial" w:cs="Arial"/>
          </w:rPr>
          <w:t>ealth (18)</w:t>
        </w:r>
      </w:ins>
      <w:ins w:id="248" w:author="Gregory A Brown" w:date="2013-01-18T09:35:00Z">
        <w:r w:rsidR="0051214D">
          <w:rPr>
            <w:rFonts w:ascii="Arial" w:hAnsi="Arial" w:cs="Arial"/>
          </w:rPr>
          <w:t>.</w:t>
        </w:r>
      </w:ins>
      <w:ins w:id="249" w:author="Gregory A Brown" w:date="2013-01-18T09:36:00Z">
        <w:r w:rsidR="0051214D">
          <w:rPr>
            <w:rFonts w:ascii="Arial" w:hAnsi="Arial" w:cs="Arial"/>
          </w:rPr>
          <w:t xml:space="preserve">  In contrast, the heart rate data indicate that playing paintball elicited </w:t>
        </w:r>
      </w:ins>
      <w:ins w:id="250" w:author="Gregory A Brown" w:date="2013-01-18T09:37:00Z">
        <w:r w:rsidR="0051214D">
          <w:rPr>
            <w:rFonts w:ascii="Arial" w:hAnsi="Arial" w:cs="Arial"/>
          </w:rPr>
          <w:t>VO</w:t>
        </w:r>
        <w:r w:rsidR="0051214D" w:rsidRPr="0051214D">
          <w:rPr>
            <w:rFonts w:ascii="Arial" w:hAnsi="Arial" w:cs="Arial"/>
            <w:vertAlign w:val="subscript"/>
          </w:rPr>
          <w:t>2</w:t>
        </w:r>
        <w:r w:rsidR="0051214D">
          <w:rPr>
            <w:rFonts w:ascii="Arial" w:hAnsi="Arial" w:cs="Arial"/>
          </w:rPr>
          <w:t xml:space="preserve"> </w:t>
        </w:r>
      </w:ins>
      <w:ins w:id="251" w:author="Gregory A Brown" w:date="2013-01-18T09:44:00Z">
        <w:r w:rsidR="00C8606B">
          <w:rPr>
            <w:rFonts w:ascii="Arial" w:hAnsi="Arial" w:cs="Arial"/>
          </w:rPr>
          <w:t>of</w:t>
        </w:r>
      </w:ins>
      <w:ins w:id="252" w:author="Gregory A Brown" w:date="2013-01-18T09:37:00Z">
        <w:r w:rsidR="0051214D">
          <w:rPr>
            <w:rFonts w:ascii="Arial" w:hAnsi="Arial" w:cs="Arial"/>
          </w:rPr>
          <w:t xml:space="preserve"> ~5</w:t>
        </w:r>
      </w:ins>
      <w:ins w:id="253" w:author="Gregory A Brown" w:date="2013-01-18T10:30:00Z">
        <w:r w:rsidR="00E903BA">
          <w:rPr>
            <w:rFonts w:ascii="Arial" w:hAnsi="Arial" w:cs="Arial"/>
          </w:rPr>
          <w:t>.2</w:t>
        </w:r>
      </w:ins>
      <w:ins w:id="254" w:author="Gregory A Brown" w:date="2013-01-18T09:37:00Z">
        <w:r w:rsidR="0051214D">
          <w:rPr>
            <w:rFonts w:ascii="Arial" w:hAnsi="Arial" w:cs="Arial"/>
          </w:rPr>
          <w:t xml:space="preserve"> </w:t>
        </w:r>
      </w:ins>
      <w:ins w:id="255" w:author="Gregory A Brown" w:date="2013-01-18T09:44:00Z">
        <w:r w:rsidR="00C8606B">
          <w:rPr>
            <w:rFonts w:ascii="Arial" w:hAnsi="Arial" w:cs="Arial"/>
          </w:rPr>
          <w:t>metabolic equivalents of task (</w:t>
        </w:r>
      </w:ins>
      <w:ins w:id="256" w:author="Gregory A Brown" w:date="2013-01-18T09:37:00Z">
        <w:r w:rsidR="0051214D">
          <w:rPr>
            <w:rFonts w:ascii="Arial" w:hAnsi="Arial" w:cs="Arial"/>
          </w:rPr>
          <w:t>MET</w:t>
        </w:r>
      </w:ins>
      <w:ins w:id="257" w:author="Gregory A Brown" w:date="2013-01-18T09:45:00Z">
        <w:r w:rsidR="00C8606B">
          <w:rPr>
            <w:rFonts w:ascii="Arial" w:hAnsi="Arial" w:cs="Arial"/>
          </w:rPr>
          <w:t>s</w:t>
        </w:r>
      </w:ins>
      <w:ins w:id="258" w:author="Gregory A Brown" w:date="2013-01-18T09:44:00Z">
        <w:r w:rsidR="00C8606B">
          <w:rPr>
            <w:rFonts w:ascii="Arial" w:hAnsi="Arial" w:cs="Arial"/>
          </w:rPr>
          <w:t>)</w:t>
        </w:r>
      </w:ins>
      <w:ins w:id="259" w:author="Gregory A Brown" w:date="2013-01-18T09:37:00Z">
        <w:r w:rsidR="0051214D">
          <w:rPr>
            <w:rFonts w:ascii="Arial" w:hAnsi="Arial" w:cs="Arial"/>
          </w:rPr>
          <w:t xml:space="preserve">, </w:t>
        </w:r>
      </w:ins>
      <w:ins w:id="260" w:author="Gregory A Brown" w:date="2013-01-18T09:38:00Z">
        <w:r w:rsidR="00877C3C">
          <w:rPr>
            <w:rFonts w:ascii="Arial" w:hAnsi="Arial" w:cs="Arial"/>
          </w:rPr>
          <w:t xml:space="preserve">which meets the </w:t>
        </w:r>
        <w:r w:rsidR="00877C3C">
          <w:rPr>
            <w:rFonts w:ascii="Arial" w:hAnsi="Arial" w:cs="Arial"/>
          </w:rPr>
          <w:lastRenderedPageBreak/>
          <w:t xml:space="preserve">criteria for moderate intensity health promoting </w:t>
        </w:r>
      </w:ins>
      <w:ins w:id="261" w:author="Gregory A Brown" w:date="2013-01-18T09:40:00Z">
        <w:r w:rsidR="00877C3C">
          <w:rPr>
            <w:rFonts w:ascii="Arial" w:hAnsi="Arial" w:cs="Arial"/>
          </w:rPr>
          <w:t>physical</w:t>
        </w:r>
      </w:ins>
      <w:ins w:id="262" w:author="Gregory A Brown" w:date="2013-01-18T09:38:00Z">
        <w:r w:rsidR="00877C3C">
          <w:rPr>
            <w:rFonts w:ascii="Arial" w:hAnsi="Arial" w:cs="Arial"/>
          </w:rPr>
          <w:t xml:space="preserve"> activity</w:t>
        </w:r>
      </w:ins>
      <w:ins w:id="263" w:author="Gregory A Brown" w:date="2013-01-18T09:39:00Z">
        <w:r w:rsidR="00877C3C">
          <w:rPr>
            <w:rFonts w:ascii="Arial" w:hAnsi="Arial" w:cs="Arial"/>
          </w:rPr>
          <w:t xml:space="preserve"> (23).</w:t>
        </w:r>
      </w:ins>
      <w:ins w:id="264" w:author="Gregory A Brown" w:date="2013-01-18T09:35:00Z">
        <w:r w:rsidR="0051214D">
          <w:rPr>
            <w:rFonts w:ascii="Arial" w:hAnsi="Arial" w:cs="Arial"/>
          </w:rPr>
          <w:t xml:space="preserve"> </w:t>
        </w:r>
      </w:ins>
      <w:ins w:id="265" w:author="Gregory A Brown" w:date="2013-01-18T09:33:00Z">
        <w:r w:rsidR="0051214D">
          <w:rPr>
            <w:rFonts w:ascii="Arial" w:hAnsi="Arial" w:cs="Arial"/>
          </w:rPr>
          <w:t xml:space="preserve"> </w:t>
        </w:r>
      </w:ins>
      <w:ins w:id="266" w:author="Gregory A Brown" w:date="2013-01-18T09:36:00Z">
        <w:r w:rsidR="0051214D">
          <w:rPr>
            <w:rFonts w:ascii="Arial" w:hAnsi="Arial" w:cs="Arial"/>
          </w:rPr>
          <w:t xml:space="preserve">Thus, playing paintball </w:t>
        </w:r>
      </w:ins>
      <w:r w:rsidR="00F37977">
        <w:rPr>
          <w:rFonts w:ascii="Arial" w:hAnsi="Arial" w:cs="Arial"/>
        </w:rPr>
        <w:t>could</w:t>
      </w:r>
      <w:r w:rsidR="00F67CAC">
        <w:rPr>
          <w:rFonts w:ascii="Arial" w:hAnsi="Arial" w:cs="Arial"/>
        </w:rPr>
        <w:t xml:space="preserve"> meet the criteria for moderate intensity physical activity</w:t>
      </w:r>
      <w:r w:rsidR="000F5F4B">
        <w:rPr>
          <w:rFonts w:ascii="Arial" w:hAnsi="Arial" w:cs="Arial"/>
        </w:rPr>
        <w:t xml:space="preserve"> depending upon which criteria are used for assessing exercise intensity</w:t>
      </w:r>
      <w:r w:rsidR="00F67CAC">
        <w:rPr>
          <w:rFonts w:ascii="Arial" w:hAnsi="Arial" w:cs="Arial"/>
        </w:rPr>
        <w:t xml:space="preserve">. </w:t>
      </w:r>
    </w:p>
    <w:p w:rsidR="00E23CE2" w:rsidRDefault="00E23CE2" w:rsidP="000E4CE1">
      <w:pPr>
        <w:spacing w:line="480" w:lineRule="auto"/>
        <w:rPr>
          <w:rFonts w:ascii="Arial" w:hAnsi="Arial" w:cs="Arial"/>
        </w:rPr>
      </w:pPr>
      <w:r>
        <w:rPr>
          <w:rFonts w:ascii="Arial" w:hAnsi="Arial" w:cs="Arial"/>
        </w:rPr>
        <w:tab/>
        <w:t>Generally speaking, health promoting physical activity is that which is considered to be of moderate intensity</w:t>
      </w:r>
      <w:r w:rsidR="00D64846">
        <w:rPr>
          <w:rFonts w:ascii="Arial" w:hAnsi="Arial" w:cs="Arial"/>
        </w:rPr>
        <w:t xml:space="preserve">, roughly </w:t>
      </w:r>
      <w:r w:rsidR="00BD6A10">
        <w:rPr>
          <w:rFonts w:ascii="Arial" w:hAnsi="Arial" w:cs="Arial"/>
        </w:rPr>
        <w:t>3-6</w:t>
      </w:r>
      <w:r w:rsidR="00D64846">
        <w:rPr>
          <w:rFonts w:ascii="Arial" w:hAnsi="Arial" w:cs="Arial"/>
        </w:rPr>
        <w:t xml:space="preserve"> METs</w:t>
      </w:r>
      <w:r>
        <w:rPr>
          <w:rFonts w:ascii="Arial" w:hAnsi="Arial" w:cs="Arial"/>
        </w:rPr>
        <w:t xml:space="preserve"> (23).</w:t>
      </w:r>
      <w:r w:rsidR="00D66B92">
        <w:rPr>
          <w:rFonts w:ascii="Arial" w:hAnsi="Arial" w:cs="Arial"/>
        </w:rPr>
        <w:t xml:space="preserve">  Using the accelerometer cut</w:t>
      </w:r>
      <w:r w:rsidR="00577FC5">
        <w:rPr>
          <w:rFonts w:ascii="Arial" w:hAnsi="Arial" w:cs="Arial"/>
        </w:rPr>
        <w:t>-</w:t>
      </w:r>
      <w:r w:rsidR="00D66B92">
        <w:rPr>
          <w:rFonts w:ascii="Arial" w:hAnsi="Arial" w:cs="Arial"/>
        </w:rPr>
        <w:t xml:space="preserve">points developed by </w:t>
      </w:r>
      <w:proofErr w:type="spellStart"/>
      <w:r w:rsidR="00D66B92">
        <w:rPr>
          <w:rFonts w:ascii="Arial" w:hAnsi="Arial" w:cs="Arial"/>
        </w:rPr>
        <w:t>Freedson</w:t>
      </w:r>
      <w:proofErr w:type="spellEnd"/>
      <w:r w:rsidR="00D66B92">
        <w:rPr>
          <w:rFonts w:ascii="Arial" w:hAnsi="Arial" w:cs="Arial"/>
        </w:rPr>
        <w:t xml:space="preserve"> (20), playing paintball over the course of seven</w:t>
      </w:r>
      <w:ins w:id="267" w:author="Gregory A Brown" w:date="2013-01-18T09:40:00Z">
        <w:r w:rsidR="00877C3C">
          <w:rPr>
            <w:rFonts w:ascii="Arial" w:hAnsi="Arial" w:cs="Arial"/>
          </w:rPr>
          <w:t>,</w:t>
        </w:r>
      </w:ins>
      <w:r w:rsidR="00D66B92">
        <w:rPr>
          <w:rFonts w:ascii="Arial" w:hAnsi="Arial" w:cs="Arial"/>
        </w:rPr>
        <w:t xml:space="preserve"> </w:t>
      </w:r>
      <w:proofErr w:type="gramStart"/>
      <w:r w:rsidR="00D66B92">
        <w:rPr>
          <w:rFonts w:ascii="Arial" w:hAnsi="Arial" w:cs="Arial"/>
        </w:rPr>
        <w:t>20</w:t>
      </w:r>
      <w:proofErr w:type="gramEnd"/>
      <w:r w:rsidR="00D66B92">
        <w:rPr>
          <w:rFonts w:ascii="Arial" w:hAnsi="Arial" w:cs="Arial"/>
        </w:rPr>
        <w:t xml:space="preserve"> minute games in 4.5 hours result</w:t>
      </w:r>
      <w:r w:rsidR="0054198F">
        <w:rPr>
          <w:rFonts w:ascii="Arial" w:hAnsi="Arial" w:cs="Arial"/>
        </w:rPr>
        <w:t>ed</w:t>
      </w:r>
      <w:r w:rsidR="00D66B92">
        <w:rPr>
          <w:rFonts w:ascii="Arial" w:hAnsi="Arial" w:cs="Arial"/>
        </w:rPr>
        <w:t xml:space="preserve"> in ~14</w:t>
      </w:r>
      <w:r w:rsidR="00577FC5">
        <w:rPr>
          <w:rFonts w:ascii="Arial" w:hAnsi="Arial" w:cs="Arial"/>
        </w:rPr>
        <w:t>0</w:t>
      </w:r>
      <w:r w:rsidR="00D66B92">
        <w:rPr>
          <w:rFonts w:ascii="Arial" w:hAnsi="Arial" w:cs="Arial"/>
        </w:rPr>
        <w:t xml:space="preserve"> minutes of moderate intensity physical activity in the present </w:t>
      </w:r>
      <w:r w:rsidR="007D523A">
        <w:rPr>
          <w:rFonts w:ascii="Arial" w:hAnsi="Arial" w:cs="Arial"/>
        </w:rPr>
        <w:t>study</w:t>
      </w:r>
      <w:r w:rsidR="00D66B92">
        <w:rPr>
          <w:rFonts w:ascii="Arial" w:hAnsi="Arial" w:cs="Arial"/>
        </w:rPr>
        <w:t xml:space="preserve">.  Approximately 80 minutes of the moderate intensity physical activity occurred during game play, while the remaining 60 minutes occurred as the participants entered and exited the playing field before and after games, or while waiting in </w:t>
      </w:r>
      <w:r w:rsidR="00D64846">
        <w:rPr>
          <w:rFonts w:ascii="Arial" w:hAnsi="Arial" w:cs="Arial"/>
        </w:rPr>
        <w:t>the staging area between games.</w:t>
      </w:r>
      <w:r w:rsidR="00627ECE">
        <w:rPr>
          <w:rFonts w:ascii="Arial" w:hAnsi="Arial" w:cs="Arial"/>
        </w:rPr>
        <w:t xml:space="preserve">  These data suggest that playing paintball can be considered as a health promoting physical activity.</w:t>
      </w:r>
    </w:p>
    <w:p w:rsidR="000F5F4B" w:rsidRDefault="00226F58" w:rsidP="000E4CE1">
      <w:pPr>
        <w:spacing w:line="480" w:lineRule="auto"/>
        <w:rPr>
          <w:rFonts w:ascii="Arial" w:hAnsi="Arial" w:cs="Arial"/>
        </w:rPr>
      </w:pPr>
      <w:r>
        <w:rPr>
          <w:rFonts w:ascii="Arial" w:hAnsi="Arial" w:cs="Arial"/>
        </w:rPr>
        <w:tab/>
      </w:r>
      <w:r w:rsidR="00552A92">
        <w:rPr>
          <w:rFonts w:ascii="Arial" w:hAnsi="Arial" w:cs="Arial"/>
        </w:rPr>
        <w:t xml:space="preserve">In the boys playing paintball in the present </w:t>
      </w:r>
      <w:r w:rsidR="007D523A">
        <w:rPr>
          <w:rFonts w:ascii="Arial" w:hAnsi="Arial" w:cs="Arial"/>
        </w:rPr>
        <w:t xml:space="preserve">study </w:t>
      </w:r>
      <w:r w:rsidR="00552A92">
        <w:rPr>
          <w:rFonts w:ascii="Arial" w:hAnsi="Arial" w:cs="Arial"/>
        </w:rPr>
        <w:t xml:space="preserve">the average heart rates were ~68% of the maximal heart rate attained during a graded treadmill exercise test.  </w:t>
      </w:r>
      <w:proofErr w:type="spellStart"/>
      <w:r>
        <w:rPr>
          <w:rFonts w:ascii="Arial" w:hAnsi="Arial" w:cs="Arial"/>
        </w:rPr>
        <w:t>Po</w:t>
      </w:r>
      <w:r w:rsidR="0047487C">
        <w:rPr>
          <w:rFonts w:ascii="Arial" w:hAnsi="Arial" w:cs="Arial"/>
        </w:rPr>
        <w:t>r</w:t>
      </w:r>
      <w:r>
        <w:rPr>
          <w:rFonts w:ascii="Arial" w:hAnsi="Arial" w:cs="Arial"/>
        </w:rPr>
        <w:t>cari</w:t>
      </w:r>
      <w:proofErr w:type="spellEnd"/>
      <w:r>
        <w:rPr>
          <w:rFonts w:ascii="Arial" w:hAnsi="Arial" w:cs="Arial"/>
        </w:rPr>
        <w:t xml:space="preserve"> et al. (11) </w:t>
      </w:r>
      <w:r w:rsidR="0047487C">
        <w:rPr>
          <w:rFonts w:ascii="Arial" w:hAnsi="Arial" w:cs="Arial"/>
        </w:rPr>
        <w:t xml:space="preserve">evaluated 13 participants for heart rate response to playing paintball, and observed average heart rates of ~68-73% of </w:t>
      </w:r>
      <w:ins w:id="268" w:author="Gregory A Brown" w:date="2013-01-18T09:41:00Z">
        <w:r w:rsidR="00877C3C">
          <w:rPr>
            <w:rFonts w:ascii="Arial" w:hAnsi="Arial" w:cs="Arial"/>
          </w:rPr>
          <w:t xml:space="preserve">measured </w:t>
        </w:r>
      </w:ins>
      <w:r w:rsidR="0047487C">
        <w:rPr>
          <w:rFonts w:ascii="Arial" w:hAnsi="Arial" w:cs="Arial"/>
        </w:rPr>
        <w:t xml:space="preserve">maximal heart rate.  </w:t>
      </w:r>
      <w:r w:rsidR="00552A92">
        <w:rPr>
          <w:rFonts w:ascii="Arial" w:hAnsi="Arial" w:cs="Arial"/>
        </w:rPr>
        <w:t xml:space="preserve">As these data appear in an abstracted form from a conference presentation, further details on the participants and detailed methodology are unavailable for further comparison to the present investigation.  </w:t>
      </w:r>
      <w:r w:rsidR="00C7314B">
        <w:rPr>
          <w:rFonts w:ascii="Arial" w:hAnsi="Arial" w:cs="Arial"/>
        </w:rPr>
        <w:t>However, based on percentage of maximal heart rate, it appears that playing paintball meets the guidelines for health promoting physical activity (</w:t>
      </w:r>
      <w:r w:rsidR="00671BFC">
        <w:rPr>
          <w:rFonts w:ascii="Arial" w:hAnsi="Arial" w:cs="Arial"/>
        </w:rPr>
        <w:t>23</w:t>
      </w:r>
      <w:r w:rsidR="00C7314B">
        <w:rPr>
          <w:rFonts w:ascii="Arial" w:hAnsi="Arial" w:cs="Arial"/>
        </w:rPr>
        <w:t>).</w:t>
      </w:r>
    </w:p>
    <w:p w:rsidR="00671BFC" w:rsidRDefault="00830624" w:rsidP="000E4CE1">
      <w:pPr>
        <w:spacing w:line="480" w:lineRule="auto"/>
        <w:rPr>
          <w:rFonts w:ascii="Arial" w:hAnsi="Arial" w:cs="Arial"/>
        </w:rPr>
      </w:pPr>
      <w:r>
        <w:rPr>
          <w:rFonts w:ascii="Arial" w:hAnsi="Arial" w:cs="Arial"/>
        </w:rPr>
        <w:tab/>
        <w:t xml:space="preserve">In contrast to the evaluation of percentage of maximal heart rate while playing paintball, when evaluating heart rate as a percentage of </w:t>
      </w:r>
      <w:r w:rsidR="007D523A">
        <w:rPr>
          <w:rFonts w:ascii="Arial" w:hAnsi="Arial" w:cs="Arial"/>
        </w:rPr>
        <w:t>HRR</w:t>
      </w:r>
      <w:r>
        <w:rPr>
          <w:rFonts w:ascii="Arial" w:hAnsi="Arial" w:cs="Arial"/>
        </w:rPr>
        <w:t xml:space="preserve"> (18) the heart rates in the boys playing paintball in the present </w:t>
      </w:r>
      <w:r w:rsidR="007D523A">
        <w:rPr>
          <w:rFonts w:ascii="Arial" w:hAnsi="Arial" w:cs="Arial"/>
        </w:rPr>
        <w:t xml:space="preserve">study </w:t>
      </w:r>
      <w:r>
        <w:rPr>
          <w:rFonts w:ascii="Arial" w:hAnsi="Arial" w:cs="Arial"/>
        </w:rPr>
        <w:t>were only ~48% of HRR</w:t>
      </w:r>
      <w:r w:rsidR="008433BF">
        <w:rPr>
          <w:rFonts w:ascii="Arial" w:hAnsi="Arial" w:cs="Arial"/>
        </w:rPr>
        <w:t>,</w:t>
      </w:r>
      <w:r w:rsidR="00C66879">
        <w:rPr>
          <w:rFonts w:ascii="Arial" w:hAnsi="Arial" w:cs="Arial"/>
        </w:rPr>
        <w:t xml:space="preserve"> which is </w:t>
      </w:r>
      <w:r w:rsidR="00C66879">
        <w:rPr>
          <w:rFonts w:ascii="Arial" w:hAnsi="Arial" w:cs="Arial"/>
        </w:rPr>
        <w:lastRenderedPageBreak/>
        <w:t>insufficient to meet the guidelines for health promoting physical activity (23).</w:t>
      </w:r>
      <w:r w:rsidR="007A7988">
        <w:rPr>
          <w:rFonts w:ascii="Arial" w:hAnsi="Arial" w:cs="Arial"/>
        </w:rPr>
        <w:t xml:space="preserve">  </w:t>
      </w:r>
      <w:r w:rsidR="00C66879">
        <w:rPr>
          <w:rFonts w:ascii="Arial" w:hAnsi="Arial" w:cs="Arial"/>
        </w:rPr>
        <w:t>Although using</w:t>
      </w:r>
      <w:ins w:id="269" w:author="Gregory A Brown" w:date="2013-01-18T09:42:00Z">
        <w:r w:rsidR="00877C3C">
          <w:rPr>
            <w:rFonts w:ascii="Arial" w:hAnsi="Arial" w:cs="Arial"/>
          </w:rPr>
          <w:t xml:space="preserve"> a</w:t>
        </w:r>
      </w:ins>
      <w:r w:rsidR="00C66879">
        <w:rPr>
          <w:rFonts w:ascii="Arial" w:hAnsi="Arial" w:cs="Arial"/>
        </w:rPr>
        <w:t xml:space="preserve"> heart rate to monitor exercise intensity is considered to be reliable, it is not a flawless technique.  </w:t>
      </w:r>
      <w:r w:rsidR="007A7988">
        <w:rPr>
          <w:rFonts w:ascii="Arial" w:hAnsi="Arial" w:cs="Arial"/>
        </w:rPr>
        <w:t>The difference in</w:t>
      </w:r>
      <w:r w:rsidR="008433BF">
        <w:rPr>
          <w:rFonts w:ascii="Arial" w:hAnsi="Arial" w:cs="Arial"/>
        </w:rPr>
        <w:t xml:space="preserve"> physical activity </w:t>
      </w:r>
      <w:r w:rsidR="007A7988">
        <w:rPr>
          <w:rFonts w:ascii="Arial" w:hAnsi="Arial" w:cs="Arial"/>
        </w:rPr>
        <w:t xml:space="preserve">intensity between the percentage of maximal heart rate and percentage of HRR observed in the present </w:t>
      </w:r>
      <w:r w:rsidR="007D523A">
        <w:rPr>
          <w:rFonts w:ascii="Arial" w:hAnsi="Arial" w:cs="Arial"/>
        </w:rPr>
        <w:t xml:space="preserve">study </w:t>
      </w:r>
      <w:r w:rsidR="007A7988">
        <w:rPr>
          <w:rFonts w:ascii="Arial" w:hAnsi="Arial" w:cs="Arial"/>
        </w:rPr>
        <w:t>highlight some of the challenges with using heart rate to evaluate exercise intensity (2, 18)</w:t>
      </w:r>
      <w:r w:rsidR="008433BF">
        <w:rPr>
          <w:rFonts w:ascii="Arial" w:hAnsi="Arial" w:cs="Arial"/>
        </w:rPr>
        <w:t>.</w:t>
      </w:r>
      <w:r w:rsidR="00557B09">
        <w:rPr>
          <w:rFonts w:ascii="Arial" w:hAnsi="Arial" w:cs="Arial"/>
        </w:rPr>
        <w:t xml:space="preserve">  </w:t>
      </w:r>
      <w:r w:rsidR="001E28D6">
        <w:rPr>
          <w:rFonts w:ascii="Arial" w:hAnsi="Arial" w:cs="Arial"/>
        </w:rPr>
        <w:t>For instance, t</w:t>
      </w:r>
      <w:r w:rsidR="00557B09">
        <w:rPr>
          <w:rFonts w:ascii="Arial" w:hAnsi="Arial" w:cs="Arial"/>
        </w:rPr>
        <w:t xml:space="preserve">he challenges of using heart rate to monitor exercise intensity are exacerbated during </w:t>
      </w:r>
      <w:r w:rsidR="00622DEE">
        <w:rPr>
          <w:rFonts w:ascii="Arial" w:hAnsi="Arial" w:cs="Arial"/>
        </w:rPr>
        <w:t xml:space="preserve">a </w:t>
      </w:r>
      <w:r w:rsidR="00557B09">
        <w:rPr>
          <w:rFonts w:ascii="Arial" w:hAnsi="Arial" w:cs="Arial"/>
        </w:rPr>
        <w:t>discontinuous physical activity</w:t>
      </w:r>
      <w:r w:rsidR="00622DEE">
        <w:rPr>
          <w:rFonts w:ascii="Arial" w:hAnsi="Arial" w:cs="Arial"/>
        </w:rPr>
        <w:t xml:space="preserve"> (2) such as paintball, in which the participants may sprint for a short distance, then crouch, crawl, walk, jog, or be still until the next burst of activity.</w:t>
      </w:r>
      <w:r w:rsidR="001E28D6">
        <w:rPr>
          <w:rFonts w:ascii="Arial" w:hAnsi="Arial" w:cs="Arial"/>
        </w:rPr>
        <w:t xml:space="preserve">  Furthermore, heart rate can </w:t>
      </w:r>
      <w:r w:rsidR="000B2A4B">
        <w:rPr>
          <w:rFonts w:ascii="Arial" w:hAnsi="Arial" w:cs="Arial"/>
        </w:rPr>
        <w:t xml:space="preserve">be influenced </w:t>
      </w:r>
      <w:r w:rsidR="006907EF">
        <w:rPr>
          <w:rFonts w:ascii="Arial" w:hAnsi="Arial" w:cs="Arial"/>
        </w:rPr>
        <w:t xml:space="preserve">by the </w:t>
      </w:r>
      <w:r w:rsidR="006907EF" w:rsidRPr="006907EF">
        <w:rPr>
          <w:rFonts w:ascii="Arial" w:hAnsi="Arial" w:cs="Arial"/>
        </w:rPr>
        <w:t>heightened cardiac responsiveness</w:t>
      </w:r>
      <w:r w:rsidR="006907EF">
        <w:rPr>
          <w:rFonts w:ascii="Arial" w:hAnsi="Arial" w:cs="Arial"/>
        </w:rPr>
        <w:t xml:space="preserve"> of competition or being in an unpr</w:t>
      </w:r>
      <w:r w:rsidR="001648D6">
        <w:rPr>
          <w:rFonts w:ascii="Arial" w:hAnsi="Arial" w:cs="Arial"/>
        </w:rPr>
        <w:t>edict</w:t>
      </w:r>
      <w:r w:rsidR="006907EF">
        <w:rPr>
          <w:rFonts w:ascii="Arial" w:hAnsi="Arial" w:cs="Arial"/>
        </w:rPr>
        <w:t>able situation (24)</w:t>
      </w:r>
      <w:r w:rsidR="001648D6">
        <w:rPr>
          <w:rFonts w:ascii="Arial" w:hAnsi="Arial" w:cs="Arial"/>
        </w:rPr>
        <w:t>, such as while playing paintball</w:t>
      </w:r>
      <w:r w:rsidR="006907EF">
        <w:rPr>
          <w:rFonts w:ascii="Arial" w:hAnsi="Arial" w:cs="Arial"/>
        </w:rPr>
        <w:t>.</w:t>
      </w:r>
      <w:r w:rsidR="008D7EE8">
        <w:rPr>
          <w:rFonts w:ascii="Arial" w:hAnsi="Arial" w:cs="Arial"/>
        </w:rPr>
        <w:t xml:space="preserve">  Additionally, it has been observed that a laboratory measurement of maximal heart rate may not represent the maximal heart rate that can be attained during competition, or even rigorous training (25).</w:t>
      </w:r>
    </w:p>
    <w:p w:rsidR="00532ED9" w:rsidRDefault="00C52C8E" w:rsidP="000E4CE1">
      <w:pPr>
        <w:spacing w:line="480" w:lineRule="auto"/>
        <w:rPr>
          <w:rFonts w:ascii="Arial" w:hAnsi="Arial" w:cs="Arial"/>
        </w:rPr>
      </w:pPr>
      <w:r>
        <w:rPr>
          <w:rFonts w:ascii="Arial" w:hAnsi="Arial" w:cs="Arial"/>
        </w:rPr>
        <w:tab/>
      </w:r>
      <w:r w:rsidR="00532ED9">
        <w:rPr>
          <w:rFonts w:ascii="Arial" w:hAnsi="Arial" w:cs="Arial"/>
        </w:rPr>
        <w:t xml:space="preserve">The present data contrast considerably with those of </w:t>
      </w:r>
      <w:proofErr w:type="spellStart"/>
      <w:r w:rsidR="00532ED9">
        <w:rPr>
          <w:rFonts w:ascii="Arial" w:hAnsi="Arial" w:cs="Arial"/>
        </w:rPr>
        <w:t>Porcari</w:t>
      </w:r>
      <w:proofErr w:type="spellEnd"/>
      <w:r w:rsidR="00532ED9">
        <w:rPr>
          <w:rFonts w:ascii="Arial" w:hAnsi="Arial" w:cs="Arial"/>
        </w:rPr>
        <w:t xml:space="preserve"> et al. (1</w:t>
      </w:r>
      <w:r w:rsidR="008A625C">
        <w:rPr>
          <w:rFonts w:ascii="Arial" w:hAnsi="Arial" w:cs="Arial"/>
        </w:rPr>
        <w:t>1</w:t>
      </w:r>
      <w:r w:rsidR="00532ED9">
        <w:rPr>
          <w:rFonts w:ascii="Arial" w:hAnsi="Arial" w:cs="Arial"/>
        </w:rPr>
        <w:t xml:space="preserve">) </w:t>
      </w:r>
      <w:r w:rsidR="007D523A">
        <w:rPr>
          <w:rFonts w:ascii="Arial" w:hAnsi="Arial" w:cs="Arial"/>
        </w:rPr>
        <w:t xml:space="preserve">with </w:t>
      </w:r>
      <w:r w:rsidR="00532ED9">
        <w:rPr>
          <w:rFonts w:ascii="Arial" w:hAnsi="Arial" w:cs="Arial"/>
        </w:rPr>
        <w:t>regards to the VO</w:t>
      </w:r>
      <w:r w:rsidR="00532ED9" w:rsidRPr="00AF725B">
        <w:rPr>
          <w:rFonts w:ascii="Arial" w:hAnsi="Arial" w:cs="Arial"/>
          <w:vertAlign w:val="subscript"/>
        </w:rPr>
        <w:t>2</w:t>
      </w:r>
      <w:r w:rsidR="00532ED9">
        <w:rPr>
          <w:rFonts w:ascii="Arial" w:hAnsi="Arial" w:cs="Arial"/>
        </w:rPr>
        <w:t xml:space="preserve"> elicited by playing paintball.  </w:t>
      </w:r>
      <w:r>
        <w:rPr>
          <w:rFonts w:ascii="Arial" w:hAnsi="Arial" w:cs="Arial"/>
        </w:rPr>
        <w:t>In the present evaluat</w:t>
      </w:r>
      <w:r w:rsidR="00CE257C">
        <w:rPr>
          <w:rFonts w:ascii="Arial" w:hAnsi="Arial" w:cs="Arial"/>
        </w:rPr>
        <w:t xml:space="preserve">ion of the </w:t>
      </w:r>
      <w:r>
        <w:rPr>
          <w:rFonts w:ascii="Arial" w:hAnsi="Arial" w:cs="Arial"/>
        </w:rPr>
        <w:t>heart rate–VO</w:t>
      </w:r>
      <w:r w:rsidRPr="00C52C8E">
        <w:rPr>
          <w:rFonts w:ascii="Arial" w:hAnsi="Arial" w:cs="Arial"/>
          <w:vertAlign w:val="subscript"/>
        </w:rPr>
        <w:t>2</w:t>
      </w:r>
      <w:r>
        <w:rPr>
          <w:rFonts w:ascii="Arial" w:hAnsi="Arial" w:cs="Arial"/>
        </w:rPr>
        <w:t xml:space="preserve"> relationship, playing paintball elicited a VO</w:t>
      </w:r>
      <w:r>
        <w:rPr>
          <w:rFonts w:ascii="Arial" w:hAnsi="Arial" w:cs="Arial"/>
          <w:vertAlign w:val="subscript"/>
        </w:rPr>
        <w:t>2</w:t>
      </w:r>
      <w:r>
        <w:rPr>
          <w:rFonts w:ascii="Arial" w:hAnsi="Arial" w:cs="Arial"/>
        </w:rPr>
        <w:t xml:space="preserve"> of ~40% </w:t>
      </w:r>
      <w:ins w:id="270" w:author="Gregory A Brown" w:date="2013-01-18T09:43:00Z">
        <w:r w:rsidR="00877C3C">
          <w:rPr>
            <w:rFonts w:ascii="Arial" w:hAnsi="Arial" w:cs="Arial"/>
          </w:rPr>
          <w:t xml:space="preserve">of </w:t>
        </w:r>
      </w:ins>
      <w:r>
        <w:rPr>
          <w:rFonts w:ascii="Arial" w:hAnsi="Arial" w:cs="Arial"/>
        </w:rPr>
        <w:t>VO</w:t>
      </w:r>
      <w:r w:rsidRPr="00C52C8E">
        <w:rPr>
          <w:rFonts w:ascii="Arial" w:hAnsi="Arial" w:cs="Arial"/>
          <w:vertAlign w:val="subscript"/>
        </w:rPr>
        <w:t>2</w:t>
      </w:r>
      <w:r>
        <w:rPr>
          <w:rFonts w:ascii="Arial" w:hAnsi="Arial" w:cs="Arial"/>
        </w:rPr>
        <w:t>max</w:t>
      </w:r>
      <w:r w:rsidR="0049498F">
        <w:rPr>
          <w:rFonts w:ascii="Arial" w:hAnsi="Arial" w:cs="Arial"/>
        </w:rPr>
        <w:t>, which is lower than the standard of 50% of VO</w:t>
      </w:r>
      <w:r w:rsidR="0049498F" w:rsidRPr="00C52C8E">
        <w:rPr>
          <w:rFonts w:ascii="Arial" w:hAnsi="Arial" w:cs="Arial"/>
          <w:vertAlign w:val="subscript"/>
        </w:rPr>
        <w:t>2</w:t>
      </w:r>
      <w:r w:rsidR="0049498F">
        <w:rPr>
          <w:rFonts w:ascii="Arial" w:hAnsi="Arial" w:cs="Arial"/>
        </w:rPr>
        <w:t>max necessary to be considered moderate intensity physical activity</w:t>
      </w:r>
      <w:r w:rsidR="008A625C">
        <w:rPr>
          <w:rFonts w:ascii="Arial" w:hAnsi="Arial" w:cs="Arial"/>
        </w:rPr>
        <w:t xml:space="preserve"> (18)</w:t>
      </w:r>
      <w:r>
        <w:rPr>
          <w:rFonts w:ascii="Arial" w:hAnsi="Arial" w:cs="Arial"/>
        </w:rPr>
        <w:t xml:space="preserve">. </w:t>
      </w:r>
      <w:r w:rsidR="0049498F">
        <w:rPr>
          <w:rFonts w:ascii="Arial" w:hAnsi="Arial" w:cs="Arial"/>
        </w:rPr>
        <w:t xml:space="preserve"> </w:t>
      </w:r>
      <w:proofErr w:type="spellStart"/>
      <w:r>
        <w:rPr>
          <w:rFonts w:ascii="Arial" w:hAnsi="Arial" w:cs="Arial"/>
        </w:rPr>
        <w:t>Porcari</w:t>
      </w:r>
      <w:proofErr w:type="spellEnd"/>
      <w:r>
        <w:rPr>
          <w:rFonts w:ascii="Arial" w:hAnsi="Arial" w:cs="Arial"/>
        </w:rPr>
        <w:t xml:space="preserve"> et al. (1</w:t>
      </w:r>
      <w:r w:rsidR="009D56C9">
        <w:rPr>
          <w:rFonts w:ascii="Arial" w:hAnsi="Arial" w:cs="Arial"/>
        </w:rPr>
        <w:t>1</w:t>
      </w:r>
      <w:r>
        <w:rPr>
          <w:rFonts w:ascii="Arial" w:hAnsi="Arial" w:cs="Arial"/>
        </w:rPr>
        <w:t>) observed that playing paintball elicited a VO</w:t>
      </w:r>
      <w:r>
        <w:rPr>
          <w:rFonts w:ascii="Arial" w:hAnsi="Arial" w:cs="Arial"/>
          <w:vertAlign w:val="subscript"/>
        </w:rPr>
        <w:t>2</w:t>
      </w:r>
      <w:r>
        <w:rPr>
          <w:rFonts w:ascii="Arial" w:hAnsi="Arial" w:cs="Arial"/>
        </w:rPr>
        <w:t xml:space="preserve"> of ~56-64% </w:t>
      </w:r>
      <w:ins w:id="271" w:author="Gregory A Brown" w:date="2013-01-18T09:43:00Z">
        <w:r w:rsidR="00C8606B">
          <w:rPr>
            <w:rFonts w:ascii="Arial" w:hAnsi="Arial" w:cs="Arial"/>
          </w:rPr>
          <w:t xml:space="preserve">of </w:t>
        </w:r>
      </w:ins>
      <w:r>
        <w:rPr>
          <w:rFonts w:ascii="Arial" w:hAnsi="Arial" w:cs="Arial"/>
        </w:rPr>
        <w:t>VO</w:t>
      </w:r>
      <w:r w:rsidRPr="00C52C8E">
        <w:rPr>
          <w:rFonts w:ascii="Arial" w:hAnsi="Arial" w:cs="Arial"/>
          <w:vertAlign w:val="subscript"/>
        </w:rPr>
        <w:t>2</w:t>
      </w:r>
      <w:r>
        <w:rPr>
          <w:rFonts w:ascii="Arial" w:hAnsi="Arial" w:cs="Arial"/>
        </w:rPr>
        <w:t>max</w:t>
      </w:r>
      <w:r w:rsidR="0049498F">
        <w:rPr>
          <w:rFonts w:ascii="Arial" w:hAnsi="Arial" w:cs="Arial"/>
        </w:rPr>
        <w:t>, which exceed the minimum threshold of 50% VO</w:t>
      </w:r>
      <w:r w:rsidR="0049498F" w:rsidRPr="0049498F">
        <w:rPr>
          <w:rFonts w:ascii="Arial" w:hAnsi="Arial" w:cs="Arial"/>
          <w:vertAlign w:val="subscript"/>
        </w:rPr>
        <w:t>2</w:t>
      </w:r>
      <w:r w:rsidR="0049498F">
        <w:rPr>
          <w:rFonts w:ascii="Arial" w:hAnsi="Arial" w:cs="Arial"/>
        </w:rPr>
        <w:t>max to be considered moderate intensity physical activity</w:t>
      </w:r>
      <w:r>
        <w:rPr>
          <w:rFonts w:ascii="Arial" w:hAnsi="Arial" w:cs="Arial"/>
        </w:rPr>
        <w:t>.</w:t>
      </w:r>
      <w:ins w:id="272" w:author="Gregory A Brown" w:date="2013-01-18T10:31:00Z">
        <w:r w:rsidR="00E903BA">
          <w:rPr>
            <w:rFonts w:ascii="Arial" w:hAnsi="Arial" w:cs="Arial"/>
          </w:rPr>
          <w:t xml:space="preserve">  </w:t>
        </w:r>
      </w:ins>
      <w:ins w:id="273" w:author="Gregory A Brown" w:date="2013-01-18T10:33:00Z">
        <w:r w:rsidR="00E903BA">
          <w:rPr>
            <w:rFonts w:ascii="Arial" w:hAnsi="Arial" w:cs="Arial"/>
          </w:rPr>
          <w:t xml:space="preserve">The limited information available in </w:t>
        </w:r>
        <w:proofErr w:type="spellStart"/>
        <w:r w:rsidR="00E903BA">
          <w:rPr>
            <w:rFonts w:ascii="Arial" w:hAnsi="Arial" w:cs="Arial"/>
          </w:rPr>
          <w:t>Porcrari</w:t>
        </w:r>
        <w:proofErr w:type="spellEnd"/>
        <w:r w:rsidR="00E903BA">
          <w:rPr>
            <w:rFonts w:ascii="Arial" w:hAnsi="Arial" w:cs="Arial"/>
          </w:rPr>
          <w:t xml:space="preserve"> et al. (11)</w:t>
        </w:r>
      </w:ins>
      <w:ins w:id="274" w:author="Gregory A Brown" w:date="2013-01-18T10:48:00Z">
        <w:r w:rsidR="00CB7885">
          <w:rPr>
            <w:rFonts w:ascii="Arial" w:hAnsi="Arial" w:cs="Arial"/>
          </w:rPr>
          <w:t>, does not include an</w:t>
        </w:r>
      </w:ins>
      <w:ins w:id="275" w:author="Gregory A Brown" w:date="2013-01-18T10:49:00Z">
        <w:r w:rsidR="00CB7885">
          <w:rPr>
            <w:rFonts w:ascii="Arial" w:hAnsi="Arial" w:cs="Arial"/>
          </w:rPr>
          <w:t>y</w:t>
        </w:r>
      </w:ins>
      <w:ins w:id="276" w:author="Gregory A Brown" w:date="2013-01-18T10:48:00Z">
        <w:r w:rsidR="00CB7885">
          <w:rPr>
            <w:rFonts w:ascii="Arial" w:hAnsi="Arial" w:cs="Arial"/>
          </w:rPr>
          <w:t xml:space="preserve"> subject de</w:t>
        </w:r>
      </w:ins>
      <w:ins w:id="277" w:author="Gregory A Brown" w:date="2013-01-18T10:49:00Z">
        <w:r w:rsidR="00CB7885">
          <w:rPr>
            <w:rFonts w:ascii="Arial" w:hAnsi="Arial" w:cs="Arial"/>
          </w:rPr>
          <w:t>s</w:t>
        </w:r>
      </w:ins>
      <w:ins w:id="278" w:author="Gregory A Brown" w:date="2013-01-18T10:48:00Z">
        <w:r w:rsidR="00CB7885">
          <w:rPr>
            <w:rFonts w:ascii="Arial" w:hAnsi="Arial" w:cs="Arial"/>
          </w:rPr>
          <w:t>c</w:t>
        </w:r>
      </w:ins>
      <w:ins w:id="279" w:author="Gregory A Brown" w:date="2013-01-18T10:49:00Z">
        <w:r w:rsidR="00CB7885">
          <w:rPr>
            <w:rFonts w:ascii="Arial" w:hAnsi="Arial" w:cs="Arial"/>
          </w:rPr>
          <w:t>riptive data, details on the size of playing area</w:t>
        </w:r>
      </w:ins>
      <w:ins w:id="280" w:author="Gregory A Brown" w:date="2013-01-18T10:50:00Z">
        <w:r w:rsidR="00CB7885">
          <w:rPr>
            <w:rFonts w:ascii="Arial" w:hAnsi="Arial" w:cs="Arial"/>
          </w:rPr>
          <w:t>, duration of game play, and so on</w:t>
        </w:r>
      </w:ins>
      <w:ins w:id="281" w:author="Gregory A Brown" w:date="2013-01-18T11:00:00Z">
        <w:r w:rsidR="00C17189">
          <w:rPr>
            <w:rFonts w:ascii="Arial" w:hAnsi="Arial" w:cs="Arial"/>
          </w:rPr>
          <w:t>,</w:t>
        </w:r>
      </w:ins>
      <w:ins w:id="282" w:author="Gregory A Brown" w:date="2013-01-18T10:50:00Z">
        <w:r w:rsidR="00CB7885">
          <w:rPr>
            <w:rFonts w:ascii="Arial" w:hAnsi="Arial" w:cs="Arial"/>
          </w:rPr>
          <w:t xml:space="preserve"> </w:t>
        </w:r>
      </w:ins>
      <w:ins w:id="283" w:author="Gregory A Brown" w:date="2013-01-18T11:00:00Z">
        <w:r w:rsidR="00C17189">
          <w:rPr>
            <w:rFonts w:ascii="Arial" w:hAnsi="Arial" w:cs="Arial"/>
          </w:rPr>
          <w:t>thus</w:t>
        </w:r>
      </w:ins>
      <w:ins w:id="284" w:author="Gregory A Brown" w:date="2013-01-18T10:33:00Z">
        <w:r w:rsidR="00E903BA">
          <w:rPr>
            <w:rFonts w:ascii="Arial" w:hAnsi="Arial" w:cs="Arial"/>
          </w:rPr>
          <w:t xml:space="preserve"> </w:t>
        </w:r>
      </w:ins>
      <w:ins w:id="285" w:author="Gregory A Brown" w:date="2013-01-18T10:43:00Z">
        <w:r w:rsidR="00EA619F">
          <w:rPr>
            <w:rFonts w:ascii="Arial" w:hAnsi="Arial" w:cs="Arial"/>
          </w:rPr>
          <w:t>a thorough</w:t>
        </w:r>
      </w:ins>
      <w:ins w:id="286" w:author="Gregory A Brown" w:date="2013-01-18T10:33:00Z">
        <w:r w:rsidR="00E903BA">
          <w:rPr>
            <w:rFonts w:ascii="Arial" w:hAnsi="Arial" w:cs="Arial"/>
          </w:rPr>
          <w:t xml:space="preserve"> </w:t>
        </w:r>
      </w:ins>
      <w:ins w:id="287" w:author="Gregory A Brown" w:date="2013-01-18T10:34:00Z">
        <w:r w:rsidR="008D4979">
          <w:rPr>
            <w:rFonts w:ascii="Arial" w:hAnsi="Arial" w:cs="Arial"/>
          </w:rPr>
          <w:t xml:space="preserve">evaluation </w:t>
        </w:r>
      </w:ins>
      <w:ins w:id="288" w:author="Gregory A Brown" w:date="2013-01-18T10:44:00Z">
        <w:r w:rsidR="00EA619F">
          <w:rPr>
            <w:rFonts w:ascii="Arial" w:hAnsi="Arial" w:cs="Arial"/>
          </w:rPr>
          <w:t xml:space="preserve">of </w:t>
        </w:r>
      </w:ins>
      <w:ins w:id="289" w:author="Gregory A Brown" w:date="2013-01-18T10:34:00Z">
        <w:r w:rsidR="008D4979">
          <w:rPr>
            <w:rFonts w:ascii="Arial" w:hAnsi="Arial" w:cs="Arial"/>
          </w:rPr>
          <w:t>the</w:t>
        </w:r>
      </w:ins>
      <w:ins w:id="290" w:author="Gregory A Brown" w:date="2013-01-18T10:44:00Z">
        <w:r w:rsidR="00EA619F">
          <w:rPr>
            <w:rFonts w:ascii="Arial" w:hAnsi="Arial" w:cs="Arial"/>
          </w:rPr>
          <w:t xml:space="preserve"> reasons for discrepancy</w:t>
        </w:r>
      </w:ins>
      <w:ins w:id="291" w:author="Gregory A Brown" w:date="2013-01-18T10:34:00Z">
        <w:r w:rsidR="008D4979">
          <w:rPr>
            <w:rFonts w:ascii="Arial" w:hAnsi="Arial" w:cs="Arial"/>
          </w:rPr>
          <w:t xml:space="preserve"> between those previous findings and the present study</w:t>
        </w:r>
      </w:ins>
      <w:ins w:id="292" w:author="Gregory A Brown" w:date="2013-01-18T11:00:00Z">
        <w:r w:rsidR="00C17189">
          <w:rPr>
            <w:rFonts w:ascii="Arial" w:hAnsi="Arial" w:cs="Arial"/>
          </w:rPr>
          <w:t xml:space="preserve"> is not possible</w:t>
        </w:r>
      </w:ins>
      <w:ins w:id="293" w:author="Gregory A Brown" w:date="2013-01-18T10:34:00Z">
        <w:r w:rsidR="008D4979">
          <w:rPr>
            <w:rFonts w:ascii="Arial" w:hAnsi="Arial" w:cs="Arial"/>
          </w:rPr>
          <w:t xml:space="preserve">. </w:t>
        </w:r>
      </w:ins>
      <w:ins w:id="294" w:author="Gregory A Brown" w:date="2013-01-18T10:52:00Z">
        <w:r w:rsidR="00425392">
          <w:rPr>
            <w:rFonts w:ascii="Arial" w:hAnsi="Arial" w:cs="Arial"/>
          </w:rPr>
          <w:t xml:space="preserve"> </w:t>
        </w:r>
      </w:ins>
      <w:ins w:id="295" w:author="Gregory A Brown" w:date="2013-01-18T10:57:00Z">
        <w:r w:rsidR="00C17189">
          <w:rPr>
            <w:rFonts w:ascii="Arial" w:hAnsi="Arial" w:cs="Arial"/>
          </w:rPr>
          <w:t xml:space="preserve">However, the </w:t>
        </w:r>
      </w:ins>
      <w:ins w:id="296" w:author="Gregory A Brown" w:date="2013-01-18T11:00:00Z">
        <w:r w:rsidR="00C17189">
          <w:rPr>
            <w:rFonts w:ascii="Arial" w:hAnsi="Arial" w:cs="Arial"/>
          </w:rPr>
          <w:t>myriad of</w:t>
        </w:r>
      </w:ins>
      <w:ins w:id="297" w:author="Gregory A Brown" w:date="2013-01-18T10:57:00Z">
        <w:r w:rsidR="00C17189">
          <w:rPr>
            <w:rFonts w:ascii="Arial" w:hAnsi="Arial" w:cs="Arial"/>
          </w:rPr>
          <w:t xml:space="preserve"> factor</w:t>
        </w:r>
      </w:ins>
      <w:ins w:id="298" w:author="Gregory A Brown" w:date="2013-01-18T11:00:00Z">
        <w:r w:rsidR="00C17189">
          <w:rPr>
            <w:rFonts w:ascii="Arial" w:hAnsi="Arial" w:cs="Arial"/>
          </w:rPr>
          <w:t>s</w:t>
        </w:r>
      </w:ins>
      <w:ins w:id="299" w:author="Gregory A Brown" w:date="2013-01-18T10:57:00Z">
        <w:r w:rsidR="00C17189">
          <w:rPr>
            <w:rFonts w:ascii="Arial" w:hAnsi="Arial" w:cs="Arial"/>
          </w:rPr>
          <w:t xml:space="preserve"> that influence</w:t>
        </w:r>
      </w:ins>
      <w:ins w:id="300" w:author="Gregory A Brown" w:date="2013-01-18T11:00:00Z">
        <w:r w:rsidR="00C17189">
          <w:rPr>
            <w:rFonts w:ascii="Arial" w:hAnsi="Arial" w:cs="Arial"/>
          </w:rPr>
          <w:t xml:space="preserve"> </w:t>
        </w:r>
        <w:r w:rsidR="00C17189">
          <w:rPr>
            <w:rFonts w:ascii="Arial" w:hAnsi="Arial" w:cs="Arial"/>
          </w:rPr>
          <w:lastRenderedPageBreak/>
          <w:t>the</w:t>
        </w:r>
      </w:ins>
      <w:ins w:id="301" w:author="Gregory A Brown" w:date="2013-01-18T10:57:00Z">
        <w:r w:rsidR="00C17189">
          <w:rPr>
            <w:rFonts w:ascii="Arial" w:hAnsi="Arial" w:cs="Arial"/>
          </w:rPr>
          <w:t xml:space="preserve"> individual response to an exercise </w:t>
        </w:r>
        <w:proofErr w:type="spellStart"/>
        <w:r w:rsidR="00C17189">
          <w:rPr>
            <w:rFonts w:ascii="Arial" w:hAnsi="Arial" w:cs="Arial"/>
          </w:rPr>
          <w:t>stmuls</w:t>
        </w:r>
        <w:proofErr w:type="spellEnd"/>
        <w:r w:rsidR="00C17189">
          <w:rPr>
            <w:rFonts w:ascii="Arial" w:hAnsi="Arial" w:cs="Arial"/>
          </w:rPr>
          <w:t xml:space="preserve"> (e.g. age, gender, level of fitness, and so on) could be responsible for the discrepancy in </w:t>
        </w:r>
      </w:ins>
      <w:ins w:id="302" w:author="Gregory A Brown" w:date="2013-01-18T10:58:00Z">
        <w:r w:rsidR="00C17189">
          <w:rPr>
            <w:rFonts w:ascii="Arial" w:hAnsi="Arial" w:cs="Arial"/>
          </w:rPr>
          <w:t>percentage of VO</w:t>
        </w:r>
        <w:r w:rsidR="00C17189" w:rsidRPr="00C17189">
          <w:rPr>
            <w:rFonts w:ascii="Arial" w:hAnsi="Arial" w:cs="Arial"/>
            <w:vertAlign w:val="subscript"/>
          </w:rPr>
          <w:t>2</w:t>
        </w:r>
        <w:r w:rsidR="00C17189">
          <w:rPr>
            <w:rFonts w:ascii="Arial" w:hAnsi="Arial" w:cs="Arial"/>
          </w:rPr>
          <w:t xml:space="preserve">max between the present study and </w:t>
        </w:r>
        <w:proofErr w:type="spellStart"/>
        <w:r w:rsidR="00C17189">
          <w:rPr>
            <w:rFonts w:ascii="Arial" w:hAnsi="Arial" w:cs="Arial"/>
          </w:rPr>
          <w:t>Porcrari</w:t>
        </w:r>
        <w:proofErr w:type="spellEnd"/>
        <w:r w:rsidR="00C17189">
          <w:rPr>
            <w:rFonts w:ascii="Arial" w:hAnsi="Arial" w:cs="Arial"/>
          </w:rPr>
          <w:t xml:space="preserve"> et al. (11). </w:t>
        </w:r>
      </w:ins>
      <w:del w:id="303" w:author="Gregory A Brown" w:date="2013-01-18T10:48:00Z">
        <w:r w:rsidR="00AF725B" w:rsidDel="00CB7885">
          <w:rPr>
            <w:rFonts w:ascii="Arial" w:hAnsi="Arial" w:cs="Arial"/>
          </w:rPr>
          <w:delText xml:space="preserve">  </w:delText>
        </w:r>
      </w:del>
      <w:del w:id="304" w:author="Gregory A Brown" w:date="2013-01-18T09:43:00Z">
        <w:r w:rsidR="00195B59" w:rsidDel="00C8606B">
          <w:rPr>
            <w:rFonts w:ascii="Arial" w:hAnsi="Arial" w:cs="Arial"/>
          </w:rPr>
          <w:delText xml:space="preserve">As previously mentioned, </w:delText>
        </w:r>
        <w:r w:rsidR="00BE08EE" w:rsidDel="00C8606B">
          <w:rPr>
            <w:rFonts w:ascii="Arial" w:hAnsi="Arial" w:cs="Arial"/>
          </w:rPr>
          <w:delText xml:space="preserve">using heart rate to monitor exercise intensity is not without flaw.  </w:delText>
        </w:r>
      </w:del>
      <w:r w:rsidR="00BE08EE">
        <w:rPr>
          <w:rFonts w:ascii="Arial" w:hAnsi="Arial" w:cs="Arial"/>
        </w:rPr>
        <w:t xml:space="preserve">Furthermore, </w:t>
      </w:r>
      <w:r w:rsidR="00195B59">
        <w:rPr>
          <w:rFonts w:ascii="Arial" w:hAnsi="Arial" w:cs="Arial"/>
        </w:rPr>
        <w:t>the heart rate–VO</w:t>
      </w:r>
      <w:r w:rsidR="00195B59" w:rsidRPr="00C52C8E">
        <w:rPr>
          <w:rFonts w:ascii="Arial" w:hAnsi="Arial" w:cs="Arial"/>
          <w:vertAlign w:val="subscript"/>
        </w:rPr>
        <w:t>2</w:t>
      </w:r>
      <w:r w:rsidR="00195B59">
        <w:rPr>
          <w:rFonts w:ascii="Arial" w:hAnsi="Arial" w:cs="Arial"/>
        </w:rPr>
        <w:t xml:space="preserve"> relationship</w:t>
      </w:r>
      <w:r w:rsidR="00BE08EE">
        <w:rPr>
          <w:rFonts w:ascii="Arial" w:hAnsi="Arial" w:cs="Arial"/>
        </w:rPr>
        <w:t xml:space="preserve"> can result in values that deviate from the correct measurement of VO</w:t>
      </w:r>
      <w:r w:rsidR="00BE08EE" w:rsidRPr="00BE08EE">
        <w:rPr>
          <w:rFonts w:ascii="Arial" w:hAnsi="Arial" w:cs="Arial"/>
          <w:vertAlign w:val="subscript"/>
        </w:rPr>
        <w:t>2</w:t>
      </w:r>
      <w:r w:rsidR="00BE08EE">
        <w:rPr>
          <w:rFonts w:ascii="Arial" w:hAnsi="Arial" w:cs="Arial"/>
        </w:rPr>
        <w:t xml:space="preserve"> by </w:t>
      </w:r>
      <w:r w:rsidR="00083DB5">
        <w:rPr>
          <w:rFonts w:ascii="Arial" w:hAnsi="Arial" w:cs="Arial"/>
        </w:rPr>
        <w:t xml:space="preserve">up to </w:t>
      </w:r>
      <w:r w:rsidR="00BE08EE">
        <w:rPr>
          <w:rFonts w:ascii="Arial" w:hAnsi="Arial" w:cs="Arial"/>
        </w:rPr>
        <w:t>20% (2).</w:t>
      </w:r>
      <w:r w:rsidR="0016754E">
        <w:rPr>
          <w:rFonts w:ascii="Arial" w:hAnsi="Arial" w:cs="Arial"/>
        </w:rPr>
        <w:t xml:space="preserve">  Overall, the data from the measurement of heart rate while playing paintball present discrepant information as to whether paintball can be considered moderate intensity physical activity.</w:t>
      </w:r>
    </w:p>
    <w:p w:rsidR="00BD6A10" w:rsidRDefault="00BD6A10" w:rsidP="000E4CE1">
      <w:pPr>
        <w:spacing w:line="480" w:lineRule="auto"/>
        <w:rPr>
          <w:rFonts w:ascii="Arial" w:hAnsi="Arial" w:cs="Arial"/>
        </w:rPr>
      </w:pPr>
      <w:r>
        <w:rPr>
          <w:rFonts w:ascii="Arial" w:hAnsi="Arial" w:cs="Arial"/>
        </w:rPr>
        <w:tab/>
        <w:t xml:space="preserve">Moderately intense physical activity can be defined as </w:t>
      </w:r>
      <w:r w:rsidR="007D523A">
        <w:rPr>
          <w:rFonts w:ascii="Arial" w:hAnsi="Arial" w:cs="Arial"/>
        </w:rPr>
        <w:t xml:space="preserve">notable </w:t>
      </w:r>
      <w:r>
        <w:rPr>
          <w:rFonts w:ascii="Arial" w:hAnsi="Arial" w:cs="Arial"/>
        </w:rPr>
        <w:t xml:space="preserve">increases </w:t>
      </w:r>
      <w:r w:rsidR="007D523A">
        <w:rPr>
          <w:rFonts w:ascii="Arial" w:hAnsi="Arial" w:cs="Arial"/>
        </w:rPr>
        <w:t xml:space="preserve">in </w:t>
      </w:r>
      <w:r>
        <w:rPr>
          <w:rFonts w:ascii="Arial" w:hAnsi="Arial" w:cs="Arial"/>
        </w:rPr>
        <w:t xml:space="preserve">heart rate (23), which </w:t>
      </w:r>
      <w:r w:rsidR="007D523A">
        <w:rPr>
          <w:rFonts w:ascii="Arial" w:hAnsi="Arial" w:cs="Arial"/>
        </w:rPr>
        <w:t xml:space="preserve">did </w:t>
      </w:r>
      <w:r>
        <w:rPr>
          <w:rFonts w:ascii="Arial" w:hAnsi="Arial" w:cs="Arial"/>
        </w:rPr>
        <w:t xml:space="preserve">occur while playing paintball in the present </w:t>
      </w:r>
      <w:r w:rsidR="007D523A">
        <w:rPr>
          <w:rFonts w:ascii="Arial" w:hAnsi="Arial" w:cs="Arial"/>
        </w:rPr>
        <w:t>study</w:t>
      </w:r>
      <w:r>
        <w:rPr>
          <w:rFonts w:ascii="Arial" w:hAnsi="Arial" w:cs="Arial"/>
        </w:rPr>
        <w:t xml:space="preserve">.  Moderately intense physical activity can also be defined as physical activity of 3-6 </w:t>
      </w:r>
      <w:del w:id="305" w:author="Gregory A Brown" w:date="2013-01-18T09:44:00Z">
        <w:r w:rsidR="007D523A" w:rsidDel="00C8606B">
          <w:rPr>
            <w:rFonts w:ascii="Arial" w:hAnsi="Arial" w:cs="Arial"/>
          </w:rPr>
          <w:delText>metbaolic equivalent of task (</w:delText>
        </w:r>
      </w:del>
      <w:r>
        <w:rPr>
          <w:rFonts w:ascii="Arial" w:hAnsi="Arial" w:cs="Arial"/>
        </w:rPr>
        <w:t>METs</w:t>
      </w:r>
      <w:del w:id="306" w:author="Gregory A Brown" w:date="2013-01-18T09:44:00Z">
        <w:r w:rsidR="007D523A" w:rsidDel="00C8606B">
          <w:rPr>
            <w:rFonts w:ascii="Arial" w:hAnsi="Arial" w:cs="Arial"/>
          </w:rPr>
          <w:delText>)</w:delText>
        </w:r>
      </w:del>
      <w:r>
        <w:rPr>
          <w:rFonts w:ascii="Arial" w:hAnsi="Arial" w:cs="Arial"/>
        </w:rPr>
        <w:t xml:space="preserve"> </w:t>
      </w:r>
      <w:r w:rsidR="0049498F">
        <w:rPr>
          <w:rFonts w:ascii="Arial" w:hAnsi="Arial" w:cs="Arial"/>
        </w:rPr>
        <w:t>(</w:t>
      </w:r>
      <w:r w:rsidR="009D56C9">
        <w:rPr>
          <w:rFonts w:ascii="Arial" w:hAnsi="Arial" w:cs="Arial"/>
        </w:rPr>
        <w:t xml:space="preserve">20, </w:t>
      </w:r>
      <w:r w:rsidR="0049498F">
        <w:rPr>
          <w:rFonts w:ascii="Arial" w:hAnsi="Arial" w:cs="Arial"/>
        </w:rPr>
        <w:t>23)</w:t>
      </w:r>
      <w:r w:rsidR="00C3536B">
        <w:rPr>
          <w:rFonts w:ascii="Arial" w:hAnsi="Arial" w:cs="Arial"/>
        </w:rPr>
        <w:t>.</w:t>
      </w:r>
      <w:r>
        <w:rPr>
          <w:rFonts w:ascii="Arial" w:hAnsi="Arial" w:cs="Arial"/>
        </w:rPr>
        <w:t xml:space="preserve">  </w:t>
      </w:r>
      <w:r w:rsidR="00C3536B">
        <w:rPr>
          <w:rFonts w:ascii="Arial" w:hAnsi="Arial" w:cs="Arial"/>
        </w:rPr>
        <w:t>B</w:t>
      </w:r>
      <w:r>
        <w:rPr>
          <w:rFonts w:ascii="Arial" w:hAnsi="Arial" w:cs="Arial"/>
        </w:rPr>
        <w:t>ased on the heart rate-VO</w:t>
      </w:r>
      <w:r w:rsidRPr="00BD6A10">
        <w:rPr>
          <w:rFonts w:ascii="Arial" w:hAnsi="Arial" w:cs="Arial"/>
          <w:vertAlign w:val="subscript"/>
        </w:rPr>
        <w:t>2</w:t>
      </w:r>
      <w:r>
        <w:rPr>
          <w:rFonts w:ascii="Arial" w:hAnsi="Arial" w:cs="Arial"/>
        </w:rPr>
        <w:t xml:space="preserve"> relationship in the present </w:t>
      </w:r>
      <w:r w:rsidR="007D523A">
        <w:rPr>
          <w:rFonts w:ascii="Arial" w:hAnsi="Arial" w:cs="Arial"/>
        </w:rPr>
        <w:t>study</w:t>
      </w:r>
      <w:r w:rsidR="00C3536B">
        <w:rPr>
          <w:rFonts w:ascii="Arial" w:hAnsi="Arial" w:cs="Arial"/>
        </w:rPr>
        <w:t>,</w:t>
      </w:r>
      <w:r>
        <w:rPr>
          <w:rFonts w:ascii="Arial" w:hAnsi="Arial" w:cs="Arial"/>
        </w:rPr>
        <w:t xml:space="preserve"> playing paintball </w:t>
      </w:r>
      <w:r w:rsidR="007D523A">
        <w:rPr>
          <w:rFonts w:ascii="Arial" w:hAnsi="Arial" w:cs="Arial"/>
        </w:rPr>
        <w:t xml:space="preserve">resulted in </w:t>
      </w:r>
      <w:ins w:id="307" w:author="Gregory A Brown" w:date="2013-01-18T09:45:00Z">
        <w:r w:rsidR="00C8606B">
          <w:rPr>
            <w:rFonts w:ascii="Arial" w:hAnsi="Arial" w:cs="Arial"/>
          </w:rPr>
          <w:t>an intensity level of</w:t>
        </w:r>
      </w:ins>
      <w:r>
        <w:rPr>
          <w:rFonts w:ascii="Arial" w:hAnsi="Arial" w:cs="Arial"/>
        </w:rPr>
        <w:t xml:space="preserve"> ~5.2 METs</w:t>
      </w:r>
      <w:del w:id="308" w:author="Gregory A Brown" w:date="2013-01-18T09:45:00Z">
        <w:r w:rsidRPr="00BD6A10" w:rsidDel="00C8606B">
          <w:rPr>
            <w:rFonts w:ascii="Arial" w:hAnsi="Arial" w:cs="Arial"/>
          </w:rPr>
          <w:delText xml:space="preserve"> </w:delText>
        </w:r>
        <w:r w:rsidDel="00C8606B">
          <w:rPr>
            <w:rFonts w:ascii="Arial" w:hAnsi="Arial" w:cs="Arial"/>
          </w:rPr>
          <w:delText>in intensity</w:delText>
        </w:r>
      </w:del>
      <w:r>
        <w:rPr>
          <w:rFonts w:ascii="Arial" w:hAnsi="Arial" w:cs="Arial"/>
        </w:rPr>
        <w:t>.</w:t>
      </w:r>
      <w:r w:rsidR="0049498F">
        <w:rPr>
          <w:rFonts w:ascii="Arial" w:hAnsi="Arial" w:cs="Arial"/>
        </w:rPr>
        <w:t xml:space="preserve">  The accelerometry data also indicate</w:t>
      </w:r>
      <w:r w:rsidR="007D523A">
        <w:rPr>
          <w:rFonts w:ascii="Arial" w:hAnsi="Arial" w:cs="Arial"/>
        </w:rPr>
        <w:t>d</w:t>
      </w:r>
      <w:r w:rsidR="0049498F">
        <w:rPr>
          <w:rFonts w:ascii="Arial" w:hAnsi="Arial" w:cs="Arial"/>
        </w:rPr>
        <w:t xml:space="preserve"> that a considerable amount of time playing paintball meets the </w:t>
      </w:r>
      <w:r w:rsidR="00C3536B">
        <w:rPr>
          <w:rFonts w:ascii="Arial" w:hAnsi="Arial" w:cs="Arial"/>
        </w:rPr>
        <w:t xml:space="preserve">cut-point (20) </w:t>
      </w:r>
      <w:r w:rsidR="0049498F">
        <w:rPr>
          <w:rFonts w:ascii="Arial" w:hAnsi="Arial" w:cs="Arial"/>
        </w:rPr>
        <w:t>criteria for moderate intensity physical activity.</w:t>
      </w:r>
      <w:r>
        <w:rPr>
          <w:rFonts w:ascii="Arial" w:hAnsi="Arial" w:cs="Arial"/>
        </w:rPr>
        <w:t xml:space="preserve">  </w:t>
      </w:r>
      <w:r w:rsidR="00C3536B">
        <w:rPr>
          <w:rFonts w:ascii="Arial" w:hAnsi="Arial" w:cs="Arial"/>
        </w:rPr>
        <w:t>Therefore, the present data indicate that playing paintball can be part of an overall active lifestyle, and the physical activity during playing paintball could count towards the necessary physical activity to promote health.</w:t>
      </w:r>
    </w:p>
    <w:p w:rsidR="001C260F" w:rsidRDefault="00532ED9" w:rsidP="000E4CE1">
      <w:pPr>
        <w:spacing w:line="480" w:lineRule="auto"/>
        <w:rPr>
          <w:rFonts w:ascii="Arial" w:hAnsi="Arial" w:cs="Arial"/>
        </w:rPr>
      </w:pPr>
      <w:r>
        <w:rPr>
          <w:rFonts w:ascii="Arial" w:hAnsi="Arial" w:cs="Arial"/>
        </w:rPr>
        <w:tab/>
      </w:r>
      <w:r w:rsidR="001C260F">
        <w:rPr>
          <w:rFonts w:ascii="Arial" w:hAnsi="Arial" w:cs="Arial"/>
        </w:rPr>
        <w:tab/>
      </w:r>
    </w:p>
    <w:p w:rsidR="00297550" w:rsidRPr="00DA7F61" w:rsidRDefault="00297550" w:rsidP="000E4CE1">
      <w:pPr>
        <w:spacing w:line="480" w:lineRule="auto"/>
        <w:rPr>
          <w:rFonts w:ascii="Arial" w:hAnsi="Arial" w:cs="Arial"/>
        </w:rPr>
      </w:pPr>
      <w:r>
        <w:rPr>
          <w:rFonts w:ascii="Arial" w:hAnsi="Arial" w:cs="Arial"/>
        </w:rPr>
        <w:tab/>
      </w:r>
      <w:r w:rsidR="00A32FE9">
        <w:rPr>
          <w:rFonts w:ascii="Arial" w:hAnsi="Arial" w:cs="Arial"/>
        </w:rPr>
        <w:t xml:space="preserve"> </w:t>
      </w:r>
    </w:p>
    <w:p w:rsidR="00D47B92" w:rsidRDefault="00D47B92" w:rsidP="000E4CE1">
      <w:pPr>
        <w:spacing w:line="480" w:lineRule="auto"/>
        <w:rPr>
          <w:ins w:id="309" w:author="Gregory A Brown" w:date="2013-01-18T11:29:00Z"/>
          <w:rFonts w:ascii="Arial" w:hAnsi="Arial" w:cs="Arial"/>
          <w:b/>
          <w:bCs/>
        </w:rPr>
      </w:pPr>
      <w:ins w:id="310" w:author="Gregory A Brown" w:date="2013-01-18T11:29:00Z">
        <w:r>
          <w:rPr>
            <w:rFonts w:ascii="Arial" w:hAnsi="Arial" w:cs="Arial"/>
            <w:b/>
            <w:bCs/>
          </w:rPr>
          <w:br w:type="page"/>
        </w:r>
      </w:ins>
    </w:p>
    <w:p w:rsidR="00D47B92" w:rsidRPr="00BF5C71" w:rsidRDefault="00D47B92" w:rsidP="00D47B92">
      <w:pPr>
        <w:rPr>
          <w:ins w:id="311" w:author="Gregory A Brown" w:date="2013-01-18T11:29:00Z"/>
          <w:rFonts w:ascii="Book Antiqua" w:hAnsi="Book Antiqua"/>
          <w:sz w:val="22"/>
        </w:rPr>
      </w:pPr>
      <w:proofErr w:type="gramStart"/>
      <w:ins w:id="312" w:author="Gregory A Brown" w:date="2013-01-18T11:29:00Z">
        <w:r w:rsidRPr="00BF5C71">
          <w:rPr>
            <w:rFonts w:ascii="Book Antiqua" w:hAnsi="Book Antiqua"/>
            <w:b/>
            <w:sz w:val="22"/>
          </w:rPr>
          <w:lastRenderedPageBreak/>
          <w:t>Table 1.</w:t>
        </w:r>
        <w:proofErr w:type="gramEnd"/>
        <w:r w:rsidRPr="00BF5C71">
          <w:rPr>
            <w:rFonts w:ascii="Book Antiqua" w:hAnsi="Book Antiqua"/>
            <w:sz w:val="22"/>
          </w:rPr>
          <w:t xml:space="preserve">  </w:t>
        </w:r>
        <w:proofErr w:type="gramStart"/>
        <w:r w:rsidRPr="00BF5C71">
          <w:rPr>
            <w:rFonts w:ascii="Book Antiqua" w:hAnsi="Book Antiqua"/>
            <w:bCs/>
            <w:sz w:val="22"/>
          </w:rPr>
          <w:t>Subject descriptive data for</w:t>
        </w:r>
        <w:r>
          <w:rPr>
            <w:rFonts w:ascii="Book Antiqua" w:hAnsi="Book Antiqua"/>
            <w:sz w:val="22"/>
          </w:rPr>
          <w:t xml:space="preserve"> 11</w:t>
        </w:r>
        <w:r w:rsidRPr="00BF5C71">
          <w:rPr>
            <w:rFonts w:ascii="Book Antiqua" w:hAnsi="Book Antiqua"/>
            <w:sz w:val="22"/>
          </w:rPr>
          <w:t xml:space="preserve"> </w:t>
        </w:r>
        <w:r>
          <w:rPr>
            <w:rFonts w:ascii="Book Antiqua" w:hAnsi="Book Antiqua"/>
            <w:sz w:val="22"/>
          </w:rPr>
          <w:t>boys</w:t>
        </w:r>
        <w:r w:rsidRPr="00BF5C71">
          <w:rPr>
            <w:rFonts w:ascii="Book Antiqua" w:hAnsi="Book Antiqua"/>
            <w:sz w:val="22"/>
          </w:rPr>
          <w:t xml:space="preserve"> who </w:t>
        </w:r>
        <w:r>
          <w:rPr>
            <w:rFonts w:ascii="Book Antiqua" w:hAnsi="Book Antiqua"/>
            <w:sz w:val="22"/>
          </w:rPr>
          <w:t>wore heart rate monitors and accelerometers to measure the level of physical activity while playing paintball</w:t>
        </w:r>
        <w:r w:rsidRPr="00BF5C71">
          <w:rPr>
            <w:rFonts w:ascii="Book Antiqua" w:hAnsi="Book Antiqua"/>
            <w:sz w:val="22"/>
          </w:rPr>
          <w:t>.</w:t>
        </w:r>
        <w:proofErr w:type="gramEnd"/>
        <w:r w:rsidRPr="00BF5C71">
          <w:rPr>
            <w:rFonts w:ascii="Book Antiqua" w:hAnsi="Book Antiqua"/>
            <w:sz w:val="22"/>
          </w:rPr>
          <w:t xml:space="preserve">  </w:t>
        </w:r>
      </w:ins>
    </w:p>
    <w:tbl>
      <w:tblPr>
        <w:tblStyle w:val="TableGrid"/>
        <w:tblW w:w="957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8"/>
        <w:gridCol w:w="990"/>
        <w:gridCol w:w="630"/>
        <w:gridCol w:w="828"/>
      </w:tblGrid>
      <w:tr w:rsidR="00D47B92" w:rsidRPr="00BF5C71" w:rsidTr="001E2F18">
        <w:trPr>
          <w:ins w:id="313" w:author="Gregory A Brown" w:date="2013-01-18T11:29:00Z"/>
        </w:trPr>
        <w:tc>
          <w:tcPr>
            <w:tcW w:w="9576" w:type="dxa"/>
            <w:gridSpan w:val="4"/>
            <w:tcBorders>
              <w:bottom w:val="single" w:sz="4" w:space="0" w:color="auto"/>
            </w:tcBorders>
            <w:hideMark/>
          </w:tcPr>
          <w:p w:rsidR="00D47B92" w:rsidRPr="00E350C8" w:rsidRDefault="00D47B92" w:rsidP="001E2F18">
            <w:pPr>
              <w:tabs>
                <w:tab w:val="center" w:pos="6830"/>
              </w:tabs>
              <w:rPr>
                <w:ins w:id="314" w:author="Gregory A Brown" w:date="2013-01-18T11:29:00Z"/>
                <w:rFonts w:ascii="Book Antiqua" w:hAnsi="Book Antiqua"/>
                <w:b/>
                <w:sz w:val="22"/>
              </w:rPr>
            </w:pPr>
            <w:ins w:id="315" w:author="Gregory A Brown" w:date="2013-01-18T11:29:00Z">
              <w:r w:rsidRPr="00E350C8">
                <w:rPr>
                  <w:rFonts w:ascii="Book Antiqua" w:hAnsi="Book Antiqua"/>
                  <w:b/>
                  <w:sz w:val="22"/>
                </w:rPr>
                <w:t xml:space="preserve">Variable </w:t>
              </w:r>
            </w:ins>
          </w:p>
        </w:tc>
      </w:tr>
      <w:tr w:rsidR="00D47B92" w:rsidTr="001E2F18">
        <w:trPr>
          <w:ins w:id="316" w:author="Gregory A Brown" w:date="2013-01-18T11:29:00Z"/>
        </w:trPr>
        <w:tc>
          <w:tcPr>
            <w:tcW w:w="7128" w:type="dxa"/>
            <w:tcBorders>
              <w:top w:val="single" w:sz="4" w:space="0" w:color="auto"/>
              <w:bottom w:val="nil"/>
            </w:tcBorders>
          </w:tcPr>
          <w:p w:rsidR="00D47B92" w:rsidRDefault="00D47B92" w:rsidP="001E2F18">
            <w:pPr>
              <w:rPr>
                <w:ins w:id="317" w:author="Gregory A Brown" w:date="2013-01-18T11:29:00Z"/>
                <w:rFonts w:ascii="Book Antiqua" w:hAnsi="Book Antiqua"/>
                <w:sz w:val="22"/>
              </w:rPr>
            </w:pPr>
            <w:ins w:id="318" w:author="Gregory A Brown" w:date="2013-01-18T11:29:00Z">
              <w:r>
                <w:rPr>
                  <w:rFonts w:ascii="Book Antiqua" w:hAnsi="Book Antiqua"/>
                  <w:sz w:val="22"/>
                </w:rPr>
                <w:t>Age (y)</w:t>
              </w:r>
            </w:ins>
          </w:p>
        </w:tc>
        <w:tc>
          <w:tcPr>
            <w:tcW w:w="990" w:type="dxa"/>
            <w:tcBorders>
              <w:top w:val="single" w:sz="4" w:space="0" w:color="auto"/>
              <w:bottom w:val="nil"/>
            </w:tcBorders>
          </w:tcPr>
          <w:p w:rsidR="00D47B92" w:rsidRDefault="00D47B92" w:rsidP="001E2F18">
            <w:pPr>
              <w:jc w:val="right"/>
              <w:rPr>
                <w:ins w:id="319" w:author="Gregory A Brown" w:date="2013-01-18T11:29:00Z"/>
                <w:rFonts w:ascii="Book Antiqua" w:hAnsi="Book Antiqua"/>
                <w:sz w:val="22"/>
              </w:rPr>
            </w:pPr>
            <w:ins w:id="320" w:author="Gregory A Brown" w:date="2013-01-18T11:29:00Z">
              <w:r>
                <w:rPr>
                  <w:rFonts w:ascii="Book Antiqua" w:hAnsi="Book Antiqua"/>
                  <w:sz w:val="22"/>
                </w:rPr>
                <w:t>12.64</w:t>
              </w:r>
            </w:ins>
          </w:p>
        </w:tc>
        <w:tc>
          <w:tcPr>
            <w:tcW w:w="630" w:type="dxa"/>
            <w:tcBorders>
              <w:top w:val="single" w:sz="4" w:space="0" w:color="auto"/>
              <w:bottom w:val="nil"/>
            </w:tcBorders>
          </w:tcPr>
          <w:p w:rsidR="00D47B92" w:rsidRDefault="00D47B92" w:rsidP="001E2F18">
            <w:pPr>
              <w:jc w:val="center"/>
              <w:rPr>
                <w:ins w:id="321" w:author="Gregory A Brown" w:date="2013-01-18T11:29:00Z"/>
              </w:rPr>
            </w:pPr>
            <w:ins w:id="322" w:author="Gregory A Brown" w:date="2013-01-18T11:29:00Z">
              <w:r w:rsidRPr="00004F4E">
                <w:t>±</w:t>
              </w:r>
            </w:ins>
          </w:p>
        </w:tc>
        <w:tc>
          <w:tcPr>
            <w:tcW w:w="828" w:type="dxa"/>
            <w:tcBorders>
              <w:top w:val="single" w:sz="4" w:space="0" w:color="auto"/>
              <w:bottom w:val="nil"/>
            </w:tcBorders>
          </w:tcPr>
          <w:p w:rsidR="00D47B92" w:rsidRDefault="00D47B92" w:rsidP="001E2F18">
            <w:pPr>
              <w:rPr>
                <w:ins w:id="323" w:author="Gregory A Brown" w:date="2013-01-18T11:29:00Z"/>
                <w:rFonts w:ascii="Book Antiqua" w:hAnsi="Book Antiqua"/>
                <w:sz w:val="22"/>
              </w:rPr>
            </w:pPr>
            <w:ins w:id="324" w:author="Gregory A Brown" w:date="2013-01-18T11:29:00Z">
              <w:r>
                <w:rPr>
                  <w:rFonts w:ascii="Book Antiqua" w:hAnsi="Book Antiqua"/>
                  <w:sz w:val="22"/>
                </w:rPr>
                <w:t>1.03</w:t>
              </w:r>
            </w:ins>
          </w:p>
        </w:tc>
      </w:tr>
      <w:tr w:rsidR="00D47B92" w:rsidTr="001E2F18">
        <w:trPr>
          <w:ins w:id="325" w:author="Gregory A Brown" w:date="2013-01-18T11:29:00Z"/>
        </w:trPr>
        <w:tc>
          <w:tcPr>
            <w:tcW w:w="7128" w:type="dxa"/>
            <w:tcBorders>
              <w:top w:val="nil"/>
            </w:tcBorders>
          </w:tcPr>
          <w:p w:rsidR="00D47B92" w:rsidRDefault="00D47B92" w:rsidP="001E2F18">
            <w:pPr>
              <w:rPr>
                <w:ins w:id="326" w:author="Gregory A Brown" w:date="2013-01-18T11:29:00Z"/>
                <w:rFonts w:ascii="Book Antiqua" w:hAnsi="Book Antiqua"/>
                <w:sz w:val="22"/>
              </w:rPr>
            </w:pPr>
            <w:ins w:id="327" w:author="Gregory A Brown" w:date="2013-01-18T11:29:00Z">
              <w:r>
                <w:rPr>
                  <w:rFonts w:ascii="Book Antiqua" w:hAnsi="Book Antiqua"/>
                  <w:sz w:val="22"/>
                </w:rPr>
                <w:t>Body Height (cm)</w:t>
              </w:r>
            </w:ins>
          </w:p>
        </w:tc>
        <w:tc>
          <w:tcPr>
            <w:tcW w:w="990" w:type="dxa"/>
            <w:tcBorders>
              <w:top w:val="nil"/>
            </w:tcBorders>
          </w:tcPr>
          <w:p w:rsidR="00D47B92" w:rsidRDefault="00D47B92" w:rsidP="001E2F18">
            <w:pPr>
              <w:jc w:val="right"/>
              <w:rPr>
                <w:ins w:id="328" w:author="Gregory A Brown" w:date="2013-01-18T11:29:00Z"/>
                <w:rFonts w:ascii="Book Antiqua" w:hAnsi="Book Antiqua"/>
                <w:sz w:val="22"/>
              </w:rPr>
            </w:pPr>
            <w:ins w:id="329" w:author="Gregory A Brown" w:date="2013-01-18T11:29:00Z">
              <w:r>
                <w:rPr>
                  <w:rFonts w:ascii="Book Antiqua" w:hAnsi="Book Antiqua"/>
                  <w:sz w:val="22"/>
                </w:rPr>
                <w:t>161.77</w:t>
              </w:r>
            </w:ins>
          </w:p>
        </w:tc>
        <w:tc>
          <w:tcPr>
            <w:tcW w:w="630" w:type="dxa"/>
            <w:tcBorders>
              <w:top w:val="nil"/>
            </w:tcBorders>
          </w:tcPr>
          <w:p w:rsidR="00D47B92" w:rsidRDefault="00D47B92" w:rsidP="001E2F18">
            <w:pPr>
              <w:jc w:val="center"/>
              <w:rPr>
                <w:ins w:id="330" w:author="Gregory A Brown" w:date="2013-01-18T11:29:00Z"/>
              </w:rPr>
            </w:pPr>
            <w:ins w:id="331" w:author="Gregory A Brown" w:date="2013-01-18T11:29:00Z">
              <w:r w:rsidRPr="00004F4E">
                <w:t>±</w:t>
              </w:r>
            </w:ins>
          </w:p>
        </w:tc>
        <w:tc>
          <w:tcPr>
            <w:tcW w:w="828" w:type="dxa"/>
            <w:tcBorders>
              <w:top w:val="nil"/>
            </w:tcBorders>
          </w:tcPr>
          <w:p w:rsidR="00D47B92" w:rsidRDefault="00D47B92" w:rsidP="001E2F18">
            <w:pPr>
              <w:rPr>
                <w:ins w:id="332" w:author="Gregory A Brown" w:date="2013-01-18T11:29:00Z"/>
                <w:rFonts w:ascii="Book Antiqua" w:hAnsi="Book Antiqua"/>
                <w:sz w:val="22"/>
              </w:rPr>
            </w:pPr>
            <w:ins w:id="333" w:author="Gregory A Brown" w:date="2013-01-18T11:29:00Z">
              <w:r>
                <w:rPr>
                  <w:rFonts w:ascii="Book Antiqua" w:hAnsi="Book Antiqua"/>
                  <w:sz w:val="22"/>
                </w:rPr>
                <w:t>10.77</w:t>
              </w:r>
            </w:ins>
          </w:p>
        </w:tc>
      </w:tr>
      <w:tr w:rsidR="00D47B92" w:rsidTr="001E2F18">
        <w:trPr>
          <w:ins w:id="334" w:author="Gregory A Brown" w:date="2013-01-18T11:29:00Z"/>
        </w:trPr>
        <w:tc>
          <w:tcPr>
            <w:tcW w:w="7128" w:type="dxa"/>
          </w:tcPr>
          <w:p w:rsidR="00D47B92" w:rsidRDefault="00D47B92" w:rsidP="001E2F18">
            <w:pPr>
              <w:rPr>
                <w:ins w:id="335" w:author="Gregory A Brown" w:date="2013-01-18T11:29:00Z"/>
                <w:rFonts w:ascii="Book Antiqua" w:hAnsi="Book Antiqua"/>
                <w:sz w:val="22"/>
              </w:rPr>
            </w:pPr>
            <w:ins w:id="336" w:author="Gregory A Brown" w:date="2013-01-18T11:29:00Z">
              <w:r>
                <w:rPr>
                  <w:rFonts w:ascii="Book Antiqua" w:hAnsi="Book Antiqua"/>
                  <w:sz w:val="22"/>
                </w:rPr>
                <w:t>Body Mass (kg)</w:t>
              </w:r>
            </w:ins>
          </w:p>
        </w:tc>
        <w:tc>
          <w:tcPr>
            <w:tcW w:w="990" w:type="dxa"/>
          </w:tcPr>
          <w:p w:rsidR="00D47B92" w:rsidRDefault="00D47B92" w:rsidP="001E2F18">
            <w:pPr>
              <w:jc w:val="right"/>
              <w:rPr>
                <w:ins w:id="337" w:author="Gregory A Brown" w:date="2013-01-18T11:29:00Z"/>
                <w:rFonts w:ascii="Book Antiqua" w:hAnsi="Book Antiqua"/>
                <w:sz w:val="22"/>
              </w:rPr>
            </w:pPr>
            <w:ins w:id="338" w:author="Gregory A Brown" w:date="2013-01-18T11:29:00Z">
              <w:r>
                <w:rPr>
                  <w:rFonts w:ascii="Book Antiqua" w:hAnsi="Book Antiqua"/>
                  <w:sz w:val="22"/>
                </w:rPr>
                <w:t>51.52</w:t>
              </w:r>
            </w:ins>
          </w:p>
        </w:tc>
        <w:tc>
          <w:tcPr>
            <w:tcW w:w="630" w:type="dxa"/>
          </w:tcPr>
          <w:p w:rsidR="00D47B92" w:rsidRDefault="00D47B92" w:rsidP="001E2F18">
            <w:pPr>
              <w:jc w:val="center"/>
              <w:rPr>
                <w:ins w:id="339" w:author="Gregory A Brown" w:date="2013-01-18T11:29:00Z"/>
              </w:rPr>
            </w:pPr>
            <w:ins w:id="340" w:author="Gregory A Brown" w:date="2013-01-18T11:29:00Z">
              <w:r w:rsidRPr="00004F4E">
                <w:t>±</w:t>
              </w:r>
            </w:ins>
          </w:p>
        </w:tc>
        <w:tc>
          <w:tcPr>
            <w:tcW w:w="828" w:type="dxa"/>
          </w:tcPr>
          <w:p w:rsidR="00D47B92" w:rsidRDefault="00D47B92" w:rsidP="001E2F18">
            <w:pPr>
              <w:rPr>
                <w:ins w:id="341" w:author="Gregory A Brown" w:date="2013-01-18T11:29:00Z"/>
                <w:rFonts w:ascii="Book Antiqua" w:hAnsi="Book Antiqua"/>
                <w:sz w:val="22"/>
              </w:rPr>
            </w:pPr>
            <w:ins w:id="342" w:author="Gregory A Brown" w:date="2013-01-18T11:29:00Z">
              <w:r>
                <w:rPr>
                  <w:rFonts w:ascii="Book Antiqua" w:hAnsi="Book Antiqua"/>
                  <w:sz w:val="22"/>
                </w:rPr>
                <w:t>11.31</w:t>
              </w:r>
            </w:ins>
          </w:p>
        </w:tc>
      </w:tr>
      <w:tr w:rsidR="00D47B92" w:rsidTr="001E2F18">
        <w:trPr>
          <w:ins w:id="343" w:author="Gregory A Brown" w:date="2013-01-18T11:29:00Z"/>
        </w:trPr>
        <w:tc>
          <w:tcPr>
            <w:tcW w:w="7128" w:type="dxa"/>
          </w:tcPr>
          <w:p w:rsidR="00D47B92" w:rsidRDefault="00D47B92" w:rsidP="001E2F18">
            <w:pPr>
              <w:rPr>
                <w:ins w:id="344" w:author="Gregory A Brown" w:date="2013-01-18T11:29:00Z"/>
                <w:rFonts w:ascii="Book Antiqua" w:hAnsi="Book Antiqua"/>
                <w:sz w:val="22"/>
              </w:rPr>
            </w:pPr>
            <w:ins w:id="345" w:author="Gregory A Brown" w:date="2013-01-18T11:29:00Z">
              <w:r>
                <w:rPr>
                  <w:rFonts w:ascii="Book Antiqua" w:hAnsi="Book Antiqua"/>
                  <w:sz w:val="22"/>
                </w:rPr>
                <w:t>Body Fat (%)</w:t>
              </w:r>
            </w:ins>
          </w:p>
        </w:tc>
        <w:tc>
          <w:tcPr>
            <w:tcW w:w="990" w:type="dxa"/>
          </w:tcPr>
          <w:p w:rsidR="00D47B92" w:rsidRDefault="00D47B92" w:rsidP="001E2F18">
            <w:pPr>
              <w:jc w:val="right"/>
              <w:rPr>
                <w:ins w:id="346" w:author="Gregory A Brown" w:date="2013-01-18T11:29:00Z"/>
                <w:rFonts w:ascii="Book Antiqua" w:hAnsi="Book Antiqua"/>
                <w:sz w:val="22"/>
              </w:rPr>
            </w:pPr>
            <w:ins w:id="347" w:author="Gregory A Brown" w:date="2013-01-18T11:29:00Z">
              <w:r>
                <w:rPr>
                  <w:rFonts w:ascii="Book Antiqua" w:hAnsi="Book Antiqua"/>
                  <w:sz w:val="22"/>
                </w:rPr>
                <w:t>36.67</w:t>
              </w:r>
            </w:ins>
          </w:p>
        </w:tc>
        <w:tc>
          <w:tcPr>
            <w:tcW w:w="630" w:type="dxa"/>
          </w:tcPr>
          <w:p w:rsidR="00D47B92" w:rsidRDefault="00D47B92" w:rsidP="001E2F18">
            <w:pPr>
              <w:jc w:val="center"/>
              <w:rPr>
                <w:ins w:id="348" w:author="Gregory A Brown" w:date="2013-01-18T11:29:00Z"/>
              </w:rPr>
            </w:pPr>
            <w:ins w:id="349" w:author="Gregory A Brown" w:date="2013-01-18T11:29:00Z">
              <w:r w:rsidRPr="00004F4E">
                <w:t>±</w:t>
              </w:r>
            </w:ins>
          </w:p>
        </w:tc>
        <w:tc>
          <w:tcPr>
            <w:tcW w:w="828" w:type="dxa"/>
          </w:tcPr>
          <w:p w:rsidR="00D47B92" w:rsidRDefault="00D47B92" w:rsidP="001E2F18">
            <w:pPr>
              <w:rPr>
                <w:ins w:id="350" w:author="Gregory A Brown" w:date="2013-01-18T11:29:00Z"/>
                <w:rFonts w:ascii="Book Antiqua" w:hAnsi="Book Antiqua"/>
                <w:sz w:val="22"/>
              </w:rPr>
            </w:pPr>
            <w:ins w:id="351" w:author="Gregory A Brown" w:date="2013-01-18T11:29:00Z">
              <w:r>
                <w:rPr>
                  <w:rFonts w:ascii="Book Antiqua" w:hAnsi="Book Antiqua"/>
                  <w:sz w:val="22"/>
                </w:rPr>
                <w:t>8.74</w:t>
              </w:r>
            </w:ins>
          </w:p>
        </w:tc>
      </w:tr>
      <w:tr w:rsidR="00D47B92" w:rsidTr="001E2F18">
        <w:trPr>
          <w:ins w:id="352" w:author="Gregory A Brown" w:date="2013-01-18T11:29:00Z"/>
        </w:trPr>
        <w:tc>
          <w:tcPr>
            <w:tcW w:w="7128" w:type="dxa"/>
          </w:tcPr>
          <w:p w:rsidR="00D47B92" w:rsidRDefault="00D47B92" w:rsidP="001E2F18">
            <w:pPr>
              <w:rPr>
                <w:ins w:id="353" w:author="Gregory A Brown" w:date="2013-01-18T11:29:00Z"/>
                <w:rFonts w:ascii="Book Antiqua" w:hAnsi="Book Antiqua"/>
                <w:sz w:val="22"/>
              </w:rPr>
            </w:pPr>
            <w:ins w:id="354" w:author="Gregory A Brown" w:date="2013-01-18T11:29:00Z">
              <w:r>
                <w:rPr>
                  <w:rFonts w:ascii="Book Antiqua" w:hAnsi="Book Antiqua"/>
                  <w:sz w:val="22"/>
                </w:rPr>
                <w:t>VO</w:t>
              </w:r>
              <w:r w:rsidRPr="005219B3">
                <w:rPr>
                  <w:rFonts w:ascii="Book Antiqua" w:hAnsi="Book Antiqua"/>
                  <w:sz w:val="22"/>
                  <w:vertAlign w:val="subscript"/>
                </w:rPr>
                <w:t>2</w:t>
              </w:r>
              <w:r>
                <w:rPr>
                  <w:rFonts w:ascii="Book Antiqua" w:hAnsi="Book Antiqua"/>
                  <w:sz w:val="22"/>
                </w:rPr>
                <w:t>max (ml/kg/min)</w:t>
              </w:r>
            </w:ins>
          </w:p>
        </w:tc>
        <w:tc>
          <w:tcPr>
            <w:tcW w:w="990" w:type="dxa"/>
          </w:tcPr>
          <w:p w:rsidR="00D47B92" w:rsidRDefault="00D47B92" w:rsidP="001E2F18">
            <w:pPr>
              <w:jc w:val="right"/>
              <w:rPr>
                <w:ins w:id="355" w:author="Gregory A Brown" w:date="2013-01-18T11:29:00Z"/>
                <w:rFonts w:ascii="Book Antiqua" w:hAnsi="Book Antiqua"/>
                <w:sz w:val="22"/>
              </w:rPr>
            </w:pPr>
            <w:ins w:id="356" w:author="Gregory A Brown" w:date="2013-01-18T11:29:00Z">
              <w:r>
                <w:rPr>
                  <w:rFonts w:ascii="Book Antiqua" w:hAnsi="Book Antiqua"/>
                  <w:sz w:val="22"/>
                </w:rPr>
                <w:t>46.83</w:t>
              </w:r>
            </w:ins>
          </w:p>
        </w:tc>
        <w:tc>
          <w:tcPr>
            <w:tcW w:w="630" w:type="dxa"/>
          </w:tcPr>
          <w:p w:rsidR="00D47B92" w:rsidRDefault="00D47B92" w:rsidP="001E2F18">
            <w:pPr>
              <w:jc w:val="center"/>
              <w:rPr>
                <w:ins w:id="357" w:author="Gregory A Brown" w:date="2013-01-18T11:29:00Z"/>
              </w:rPr>
            </w:pPr>
            <w:ins w:id="358" w:author="Gregory A Brown" w:date="2013-01-18T11:29:00Z">
              <w:r w:rsidRPr="00004F4E">
                <w:t>±</w:t>
              </w:r>
            </w:ins>
          </w:p>
        </w:tc>
        <w:tc>
          <w:tcPr>
            <w:tcW w:w="828" w:type="dxa"/>
          </w:tcPr>
          <w:p w:rsidR="00D47B92" w:rsidRDefault="00D47B92" w:rsidP="001E2F18">
            <w:pPr>
              <w:rPr>
                <w:ins w:id="359" w:author="Gregory A Brown" w:date="2013-01-18T11:29:00Z"/>
                <w:rFonts w:ascii="Book Antiqua" w:hAnsi="Book Antiqua"/>
                <w:sz w:val="22"/>
              </w:rPr>
            </w:pPr>
            <w:ins w:id="360" w:author="Gregory A Brown" w:date="2013-01-18T11:29:00Z">
              <w:r>
                <w:rPr>
                  <w:rFonts w:ascii="Book Antiqua" w:hAnsi="Book Antiqua"/>
                  <w:sz w:val="22"/>
                </w:rPr>
                <w:t>7.69</w:t>
              </w:r>
            </w:ins>
          </w:p>
        </w:tc>
      </w:tr>
    </w:tbl>
    <w:p w:rsidR="00D47B92" w:rsidRDefault="00D47B92" w:rsidP="00D47B92">
      <w:pPr>
        <w:rPr>
          <w:ins w:id="361" w:author="Gregory A Brown" w:date="2013-01-18T11:29:00Z"/>
          <w:rFonts w:ascii="Book Antiqua" w:hAnsi="Book Antiqua"/>
          <w:sz w:val="22"/>
        </w:rPr>
      </w:pPr>
      <w:ins w:id="362" w:author="Gregory A Brown" w:date="2013-01-18T11:29:00Z">
        <w:r>
          <w:rPr>
            <w:rFonts w:ascii="Book Antiqua" w:hAnsi="Book Antiqua"/>
            <w:sz w:val="22"/>
          </w:rPr>
          <w:t xml:space="preserve">Values represent Means </w:t>
        </w:r>
        <w:r>
          <w:rPr>
            <w:rFonts w:ascii="Arial" w:hAnsi="Arial" w:cs="Arial"/>
            <w:sz w:val="22"/>
          </w:rPr>
          <w:t>±</w:t>
        </w:r>
        <w:r>
          <w:rPr>
            <w:rFonts w:ascii="Book Antiqua" w:hAnsi="Book Antiqua"/>
            <w:sz w:val="22"/>
          </w:rPr>
          <w:t xml:space="preserve"> standard deviation</w:t>
        </w:r>
      </w:ins>
    </w:p>
    <w:p w:rsidR="00D47B92" w:rsidRDefault="00D47B92" w:rsidP="000E4CE1">
      <w:pPr>
        <w:spacing w:line="480" w:lineRule="auto"/>
        <w:rPr>
          <w:ins w:id="363" w:author="Gregory A Brown" w:date="2013-01-18T11:29:00Z"/>
          <w:rFonts w:ascii="Arial" w:hAnsi="Arial" w:cs="Arial"/>
          <w:b/>
          <w:bCs/>
        </w:rPr>
      </w:pPr>
      <w:ins w:id="364" w:author="Gregory A Brown" w:date="2013-01-18T11:29:00Z">
        <w:r>
          <w:rPr>
            <w:rFonts w:ascii="Arial" w:hAnsi="Arial" w:cs="Arial"/>
            <w:b/>
            <w:bCs/>
          </w:rPr>
          <w:br w:type="page"/>
        </w:r>
      </w:ins>
    </w:p>
    <w:p w:rsidR="004912E7" w:rsidRPr="00192F64" w:rsidRDefault="004912E7" w:rsidP="000E4CE1">
      <w:pPr>
        <w:spacing w:line="480" w:lineRule="auto"/>
        <w:rPr>
          <w:rFonts w:ascii="Arial" w:hAnsi="Arial" w:cs="Arial"/>
          <w:b/>
          <w:bCs/>
        </w:rPr>
      </w:pPr>
      <w:bookmarkStart w:id="365" w:name="_GoBack"/>
      <w:bookmarkEnd w:id="365"/>
    </w:p>
    <w:p w:rsidR="001969D4" w:rsidRPr="00192F64" w:rsidRDefault="00F96987" w:rsidP="000E4CE1">
      <w:pPr>
        <w:tabs>
          <w:tab w:val="right" w:pos="540"/>
          <w:tab w:val="left" w:pos="720"/>
        </w:tabs>
        <w:spacing w:line="480" w:lineRule="auto"/>
        <w:jc w:val="center"/>
        <w:rPr>
          <w:rFonts w:ascii="Arial" w:hAnsi="Arial" w:cs="Arial"/>
          <w:b/>
        </w:rPr>
      </w:pPr>
      <w:r w:rsidRPr="00192F64">
        <w:rPr>
          <w:rFonts w:ascii="Arial" w:hAnsi="Arial" w:cs="Arial"/>
          <w:b/>
        </w:rPr>
        <w:t>References</w:t>
      </w:r>
    </w:p>
    <w:p w:rsidR="00F96987" w:rsidRPr="00192F64" w:rsidRDefault="00F96987" w:rsidP="000E4CE1">
      <w:pPr>
        <w:tabs>
          <w:tab w:val="right" w:pos="540"/>
          <w:tab w:val="left" w:pos="720"/>
        </w:tabs>
        <w:spacing w:line="480" w:lineRule="auto"/>
        <w:jc w:val="center"/>
        <w:rPr>
          <w:rFonts w:ascii="Arial" w:hAnsi="Arial" w:cs="Arial"/>
        </w:rPr>
      </w:pP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1. </w:t>
      </w:r>
      <w:r w:rsidRPr="00192F64">
        <w:rPr>
          <w:rFonts w:ascii="Arial" w:hAnsi="Arial" w:cs="Arial"/>
        </w:rPr>
        <w:tab/>
      </w:r>
      <w:proofErr w:type="spellStart"/>
      <w:r w:rsidRPr="00192F64">
        <w:rPr>
          <w:rFonts w:ascii="Arial" w:hAnsi="Arial" w:cs="Arial"/>
        </w:rPr>
        <w:t>Aboutalebi</w:t>
      </w:r>
      <w:proofErr w:type="spellEnd"/>
      <w:r w:rsidRPr="00192F64">
        <w:rPr>
          <w:rFonts w:ascii="Arial" w:hAnsi="Arial" w:cs="Arial"/>
        </w:rPr>
        <w:t xml:space="preserve"> S and Stetson CL. Paintball </w:t>
      </w:r>
      <w:proofErr w:type="spellStart"/>
      <w:r w:rsidRPr="00192F64">
        <w:rPr>
          <w:rFonts w:ascii="Arial" w:hAnsi="Arial" w:cs="Arial"/>
        </w:rPr>
        <w:t>purpura</w:t>
      </w:r>
      <w:proofErr w:type="spellEnd"/>
      <w:r w:rsidRPr="00192F64">
        <w:rPr>
          <w:rFonts w:ascii="Arial" w:hAnsi="Arial" w:cs="Arial"/>
        </w:rPr>
        <w:t xml:space="preserve">. J Am </w:t>
      </w:r>
      <w:proofErr w:type="spellStart"/>
      <w:r w:rsidRPr="00192F64">
        <w:rPr>
          <w:rFonts w:ascii="Arial" w:hAnsi="Arial" w:cs="Arial"/>
        </w:rPr>
        <w:t>Acad</w:t>
      </w:r>
      <w:proofErr w:type="spellEnd"/>
      <w:r w:rsidRPr="00192F64">
        <w:rPr>
          <w:rFonts w:ascii="Arial" w:hAnsi="Arial" w:cs="Arial"/>
        </w:rPr>
        <w:t xml:space="preserve"> </w:t>
      </w:r>
      <w:proofErr w:type="spellStart"/>
      <w:r w:rsidRPr="00192F64">
        <w:rPr>
          <w:rFonts w:ascii="Arial" w:hAnsi="Arial" w:cs="Arial"/>
        </w:rPr>
        <w:t>Dermatol</w:t>
      </w:r>
      <w:proofErr w:type="spellEnd"/>
      <w:r w:rsidRPr="00192F64">
        <w:rPr>
          <w:rFonts w:ascii="Arial" w:hAnsi="Arial" w:cs="Arial"/>
        </w:rPr>
        <w:t xml:space="preserve"> 53: 901-902, 2005.</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2. </w:t>
      </w:r>
      <w:r w:rsidRPr="00192F64">
        <w:rPr>
          <w:rFonts w:ascii="Arial" w:hAnsi="Arial" w:cs="Arial"/>
        </w:rPr>
        <w:tab/>
      </w:r>
      <w:proofErr w:type="spellStart"/>
      <w:r w:rsidRPr="00192F64">
        <w:rPr>
          <w:rFonts w:ascii="Arial" w:hAnsi="Arial" w:cs="Arial"/>
        </w:rPr>
        <w:t>Achten</w:t>
      </w:r>
      <w:proofErr w:type="spellEnd"/>
      <w:r w:rsidRPr="00192F64">
        <w:rPr>
          <w:rFonts w:ascii="Arial" w:hAnsi="Arial" w:cs="Arial"/>
        </w:rPr>
        <w:t xml:space="preserve"> J and </w:t>
      </w:r>
      <w:proofErr w:type="spellStart"/>
      <w:r w:rsidRPr="00192F64">
        <w:rPr>
          <w:rFonts w:ascii="Arial" w:hAnsi="Arial" w:cs="Arial"/>
        </w:rPr>
        <w:t>Jeukendrup</w:t>
      </w:r>
      <w:proofErr w:type="spellEnd"/>
      <w:r w:rsidRPr="00192F64">
        <w:rPr>
          <w:rFonts w:ascii="Arial" w:hAnsi="Arial" w:cs="Arial"/>
        </w:rPr>
        <w:t xml:space="preserve"> AE. Heart rate monitoring: applications and limitations. </w:t>
      </w:r>
      <w:proofErr w:type="gramStart"/>
      <w:r w:rsidRPr="00192F64">
        <w:rPr>
          <w:rFonts w:ascii="Arial" w:hAnsi="Arial" w:cs="Arial"/>
        </w:rPr>
        <w:t>Sports Med 33: 517-538, 2003.</w:t>
      </w:r>
      <w:proofErr w:type="gramEnd"/>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3. </w:t>
      </w:r>
      <w:r w:rsidRPr="00192F64">
        <w:rPr>
          <w:rFonts w:ascii="Arial" w:hAnsi="Arial" w:cs="Arial"/>
        </w:rPr>
        <w:tab/>
      </w:r>
      <w:proofErr w:type="spellStart"/>
      <w:r w:rsidRPr="00192F64">
        <w:rPr>
          <w:rFonts w:ascii="Arial" w:hAnsi="Arial" w:cs="Arial"/>
        </w:rPr>
        <w:t>Alliman</w:t>
      </w:r>
      <w:proofErr w:type="spellEnd"/>
      <w:r w:rsidRPr="00192F64">
        <w:rPr>
          <w:rFonts w:ascii="Arial" w:hAnsi="Arial" w:cs="Arial"/>
        </w:rPr>
        <w:t xml:space="preserve"> KJ, </w:t>
      </w:r>
      <w:proofErr w:type="spellStart"/>
      <w:r w:rsidRPr="00192F64">
        <w:rPr>
          <w:rFonts w:ascii="Arial" w:hAnsi="Arial" w:cs="Arial"/>
        </w:rPr>
        <w:t>Smiddy</w:t>
      </w:r>
      <w:proofErr w:type="spellEnd"/>
      <w:r w:rsidRPr="00192F64">
        <w:rPr>
          <w:rFonts w:ascii="Arial" w:hAnsi="Arial" w:cs="Arial"/>
        </w:rPr>
        <w:t xml:space="preserve"> WE, Banta J, </w:t>
      </w:r>
      <w:proofErr w:type="spellStart"/>
      <w:r w:rsidRPr="00192F64">
        <w:rPr>
          <w:rFonts w:ascii="Arial" w:hAnsi="Arial" w:cs="Arial"/>
        </w:rPr>
        <w:t>Qureshi</w:t>
      </w:r>
      <w:proofErr w:type="spellEnd"/>
      <w:r w:rsidRPr="00192F64">
        <w:rPr>
          <w:rFonts w:ascii="Arial" w:hAnsi="Arial" w:cs="Arial"/>
        </w:rPr>
        <w:t xml:space="preserve"> Y, Miller DM and </w:t>
      </w:r>
      <w:proofErr w:type="spellStart"/>
      <w:r w:rsidRPr="00192F64">
        <w:rPr>
          <w:rFonts w:ascii="Arial" w:hAnsi="Arial" w:cs="Arial"/>
        </w:rPr>
        <w:t>Schiffman</w:t>
      </w:r>
      <w:proofErr w:type="spellEnd"/>
      <w:r w:rsidRPr="00192F64">
        <w:rPr>
          <w:rFonts w:ascii="Arial" w:hAnsi="Arial" w:cs="Arial"/>
        </w:rPr>
        <w:t xml:space="preserve"> JC. </w:t>
      </w:r>
      <w:proofErr w:type="gramStart"/>
      <w:r w:rsidRPr="00192F64">
        <w:rPr>
          <w:rFonts w:ascii="Arial" w:hAnsi="Arial" w:cs="Arial"/>
        </w:rPr>
        <w:t>Ocular trauma and visual outcome secondary to paintball projectiles.</w:t>
      </w:r>
      <w:proofErr w:type="gramEnd"/>
      <w:r w:rsidRPr="00192F64">
        <w:rPr>
          <w:rFonts w:ascii="Arial" w:hAnsi="Arial" w:cs="Arial"/>
        </w:rPr>
        <w:t xml:space="preserve"> Am J </w:t>
      </w:r>
      <w:proofErr w:type="spellStart"/>
      <w:r w:rsidRPr="00192F64">
        <w:rPr>
          <w:rFonts w:ascii="Arial" w:hAnsi="Arial" w:cs="Arial"/>
        </w:rPr>
        <w:t>Ophthalmol</w:t>
      </w:r>
      <w:proofErr w:type="spellEnd"/>
      <w:r w:rsidRPr="00192F64">
        <w:rPr>
          <w:rFonts w:ascii="Arial" w:hAnsi="Arial" w:cs="Arial"/>
        </w:rPr>
        <w:t xml:space="preserve"> 147: 239-242, </w:t>
      </w:r>
      <w:proofErr w:type="gramStart"/>
      <w:r w:rsidRPr="00192F64">
        <w:rPr>
          <w:rFonts w:ascii="Arial" w:hAnsi="Arial" w:cs="Arial"/>
        </w:rPr>
        <w:t>2009.</w:t>
      </w:r>
      <w:proofErr w:type="gramEnd"/>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4. </w:t>
      </w:r>
      <w:r w:rsidRPr="00192F64">
        <w:rPr>
          <w:rFonts w:ascii="Arial" w:hAnsi="Arial" w:cs="Arial"/>
        </w:rPr>
        <w:tab/>
      </w:r>
      <w:proofErr w:type="spellStart"/>
      <w:r w:rsidRPr="00192F64">
        <w:rPr>
          <w:rFonts w:ascii="Arial" w:hAnsi="Arial" w:cs="Arial"/>
        </w:rPr>
        <w:t>Ambay</w:t>
      </w:r>
      <w:proofErr w:type="spellEnd"/>
      <w:r w:rsidRPr="00192F64">
        <w:rPr>
          <w:rFonts w:ascii="Arial" w:hAnsi="Arial" w:cs="Arial"/>
        </w:rPr>
        <w:t xml:space="preserve"> AR and </w:t>
      </w:r>
      <w:proofErr w:type="spellStart"/>
      <w:r w:rsidRPr="00192F64">
        <w:rPr>
          <w:rFonts w:ascii="Arial" w:hAnsi="Arial" w:cs="Arial"/>
        </w:rPr>
        <w:t>Stratman</w:t>
      </w:r>
      <w:proofErr w:type="spellEnd"/>
      <w:r w:rsidRPr="00192F64">
        <w:rPr>
          <w:rFonts w:ascii="Arial" w:hAnsi="Arial" w:cs="Arial"/>
        </w:rPr>
        <w:t xml:space="preserve"> EJ. Paintball: dermatologic injuries. Cutis 80: 49-50, 2007.</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5. </w:t>
      </w:r>
      <w:r w:rsidRPr="00192F64">
        <w:rPr>
          <w:rFonts w:ascii="Arial" w:hAnsi="Arial" w:cs="Arial"/>
        </w:rPr>
        <w:tab/>
      </w:r>
      <w:proofErr w:type="spellStart"/>
      <w:r w:rsidRPr="00192F64">
        <w:rPr>
          <w:rFonts w:ascii="Arial" w:hAnsi="Arial" w:cs="Arial"/>
        </w:rPr>
        <w:t>Banitt</w:t>
      </w:r>
      <w:proofErr w:type="spellEnd"/>
      <w:r w:rsidRPr="00192F64">
        <w:rPr>
          <w:rFonts w:ascii="Arial" w:hAnsi="Arial" w:cs="Arial"/>
        </w:rPr>
        <w:t xml:space="preserve"> MR, Malta JB, </w:t>
      </w:r>
      <w:proofErr w:type="spellStart"/>
      <w:r w:rsidRPr="00192F64">
        <w:rPr>
          <w:rFonts w:ascii="Arial" w:hAnsi="Arial" w:cs="Arial"/>
        </w:rPr>
        <w:t>Mian</w:t>
      </w:r>
      <w:proofErr w:type="spellEnd"/>
      <w:r w:rsidRPr="00192F64">
        <w:rPr>
          <w:rFonts w:ascii="Arial" w:hAnsi="Arial" w:cs="Arial"/>
        </w:rPr>
        <w:t xml:space="preserve"> SI and Soong HK. Rupture of anterior lens capsule from blunt ocular injury. J Cataract Refract </w:t>
      </w:r>
      <w:proofErr w:type="spellStart"/>
      <w:r w:rsidRPr="00192F64">
        <w:rPr>
          <w:rFonts w:ascii="Arial" w:hAnsi="Arial" w:cs="Arial"/>
        </w:rPr>
        <w:t>Surg</w:t>
      </w:r>
      <w:proofErr w:type="spellEnd"/>
      <w:r w:rsidRPr="00192F64">
        <w:rPr>
          <w:rFonts w:ascii="Arial" w:hAnsi="Arial" w:cs="Arial"/>
        </w:rPr>
        <w:t xml:space="preserve"> 35: 943-945, 2009.</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6. </w:t>
      </w:r>
      <w:r w:rsidRPr="00192F64">
        <w:rPr>
          <w:rFonts w:ascii="Arial" w:hAnsi="Arial" w:cs="Arial"/>
        </w:rPr>
        <w:tab/>
        <w:t xml:space="preserve">Conn JM, </w:t>
      </w:r>
      <w:proofErr w:type="spellStart"/>
      <w:r w:rsidRPr="00192F64">
        <w:rPr>
          <w:rFonts w:ascii="Arial" w:hAnsi="Arial" w:cs="Arial"/>
        </w:rPr>
        <w:t>Annest</w:t>
      </w:r>
      <w:proofErr w:type="spellEnd"/>
      <w:r w:rsidRPr="00192F64">
        <w:rPr>
          <w:rFonts w:ascii="Arial" w:hAnsi="Arial" w:cs="Arial"/>
        </w:rPr>
        <w:t xml:space="preserve"> JL, Gilchrist J and Ryan GW. Injuries from paintball game related activities in the United States, 1997-2001. </w:t>
      </w:r>
      <w:proofErr w:type="spellStart"/>
      <w:r w:rsidRPr="00192F64">
        <w:rPr>
          <w:rFonts w:ascii="Arial" w:hAnsi="Arial" w:cs="Arial"/>
        </w:rPr>
        <w:t>Inj</w:t>
      </w:r>
      <w:proofErr w:type="spellEnd"/>
      <w:r w:rsidRPr="00192F64">
        <w:rPr>
          <w:rFonts w:ascii="Arial" w:hAnsi="Arial" w:cs="Arial"/>
        </w:rPr>
        <w:t xml:space="preserve"> </w:t>
      </w:r>
      <w:proofErr w:type="spellStart"/>
      <w:r w:rsidRPr="00192F64">
        <w:rPr>
          <w:rFonts w:ascii="Arial" w:hAnsi="Arial" w:cs="Arial"/>
        </w:rPr>
        <w:t>Prev</w:t>
      </w:r>
      <w:proofErr w:type="spellEnd"/>
      <w:r w:rsidRPr="00192F64">
        <w:rPr>
          <w:rFonts w:ascii="Arial" w:hAnsi="Arial" w:cs="Arial"/>
        </w:rPr>
        <w:t xml:space="preserve"> 10: 139-143, 2004.</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7. </w:t>
      </w:r>
      <w:r w:rsidRPr="00192F64">
        <w:rPr>
          <w:rFonts w:ascii="Arial" w:hAnsi="Arial" w:cs="Arial"/>
        </w:rPr>
        <w:tab/>
        <w:t xml:space="preserve">Kay CN, Saunders TS and </w:t>
      </w:r>
      <w:proofErr w:type="spellStart"/>
      <w:r w:rsidRPr="00192F64">
        <w:rPr>
          <w:rFonts w:ascii="Arial" w:hAnsi="Arial" w:cs="Arial"/>
        </w:rPr>
        <w:t>Pavan</w:t>
      </w:r>
      <w:proofErr w:type="spellEnd"/>
      <w:r w:rsidRPr="00192F64">
        <w:rPr>
          <w:rFonts w:ascii="Arial" w:hAnsi="Arial" w:cs="Arial"/>
        </w:rPr>
        <w:t xml:space="preserve"> PR. Ocular injuries sustained in paintball trauma. </w:t>
      </w:r>
      <w:proofErr w:type="spellStart"/>
      <w:r w:rsidRPr="00192F64">
        <w:rPr>
          <w:rFonts w:ascii="Arial" w:hAnsi="Arial" w:cs="Arial"/>
        </w:rPr>
        <w:t>Graefes</w:t>
      </w:r>
      <w:proofErr w:type="spellEnd"/>
      <w:r w:rsidRPr="00192F64">
        <w:rPr>
          <w:rFonts w:ascii="Arial" w:hAnsi="Arial" w:cs="Arial"/>
        </w:rPr>
        <w:t xml:space="preserve"> Arch </w:t>
      </w:r>
      <w:proofErr w:type="spellStart"/>
      <w:r w:rsidRPr="00192F64">
        <w:rPr>
          <w:rFonts w:ascii="Arial" w:hAnsi="Arial" w:cs="Arial"/>
        </w:rPr>
        <w:t>Clin</w:t>
      </w:r>
      <w:proofErr w:type="spellEnd"/>
      <w:r w:rsidRPr="00192F64">
        <w:rPr>
          <w:rFonts w:ascii="Arial" w:hAnsi="Arial" w:cs="Arial"/>
        </w:rPr>
        <w:t xml:space="preserve"> </w:t>
      </w:r>
      <w:proofErr w:type="spellStart"/>
      <w:r w:rsidRPr="00192F64">
        <w:rPr>
          <w:rFonts w:ascii="Arial" w:hAnsi="Arial" w:cs="Arial"/>
        </w:rPr>
        <w:t>Exp</w:t>
      </w:r>
      <w:proofErr w:type="spellEnd"/>
      <w:r w:rsidRPr="00192F64">
        <w:rPr>
          <w:rFonts w:ascii="Arial" w:hAnsi="Arial" w:cs="Arial"/>
        </w:rPr>
        <w:t xml:space="preserve"> </w:t>
      </w:r>
      <w:proofErr w:type="spellStart"/>
      <w:r w:rsidRPr="00192F64">
        <w:rPr>
          <w:rFonts w:ascii="Arial" w:hAnsi="Arial" w:cs="Arial"/>
        </w:rPr>
        <w:t>Ophthalmol</w:t>
      </w:r>
      <w:proofErr w:type="spellEnd"/>
      <w:r w:rsidRPr="00192F64">
        <w:rPr>
          <w:rFonts w:ascii="Arial" w:hAnsi="Arial" w:cs="Arial"/>
        </w:rPr>
        <w:t xml:space="preserve"> 248: 331-332, 2010.</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8. </w:t>
      </w:r>
      <w:r w:rsidRPr="00192F64">
        <w:rPr>
          <w:rFonts w:ascii="Arial" w:hAnsi="Arial" w:cs="Arial"/>
        </w:rPr>
        <w:tab/>
        <w:t xml:space="preserve">Kennedy EA, </w:t>
      </w:r>
      <w:proofErr w:type="spellStart"/>
      <w:r w:rsidRPr="00192F64">
        <w:rPr>
          <w:rFonts w:ascii="Arial" w:hAnsi="Arial" w:cs="Arial"/>
        </w:rPr>
        <w:t>Stitzel</w:t>
      </w:r>
      <w:proofErr w:type="spellEnd"/>
      <w:r w:rsidRPr="00192F64">
        <w:rPr>
          <w:rFonts w:ascii="Arial" w:hAnsi="Arial" w:cs="Arial"/>
        </w:rPr>
        <w:t xml:space="preserve"> JD and Duma SM. Matched experimental and computational simulations of paintball eye impacts. Biomed </w:t>
      </w:r>
      <w:proofErr w:type="spellStart"/>
      <w:r w:rsidRPr="00192F64">
        <w:rPr>
          <w:rFonts w:ascii="Arial" w:hAnsi="Arial" w:cs="Arial"/>
        </w:rPr>
        <w:t>Sci</w:t>
      </w:r>
      <w:proofErr w:type="spellEnd"/>
      <w:r w:rsidRPr="00192F64">
        <w:rPr>
          <w:rFonts w:ascii="Arial" w:hAnsi="Arial" w:cs="Arial"/>
        </w:rPr>
        <w:t xml:space="preserve"> </w:t>
      </w:r>
      <w:proofErr w:type="spellStart"/>
      <w:r w:rsidRPr="00192F64">
        <w:rPr>
          <w:rFonts w:ascii="Arial" w:hAnsi="Arial" w:cs="Arial"/>
        </w:rPr>
        <w:t>Instrum</w:t>
      </w:r>
      <w:proofErr w:type="spellEnd"/>
      <w:r w:rsidRPr="00192F64">
        <w:rPr>
          <w:rFonts w:ascii="Arial" w:hAnsi="Arial" w:cs="Arial"/>
        </w:rPr>
        <w:t xml:space="preserve"> 44: 243-248, 2008.</w:t>
      </w:r>
    </w:p>
    <w:p w:rsidR="008118B2" w:rsidRPr="00192F64" w:rsidRDefault="008118B2" w:rsidP="000E4CE1">
      <w:pPr>
        <w:spacing w:line="480" w:lineRule="auto"/>
        <w:ind w:left="720" w:hanging="720"/>
        <w:rPr>
          <w:rFonts w:ascii="Arial" w:hAnsi="Arial" w:cs="Arial"/>
        </w:rPr>
      </w:pPr>
      <w:r w:rsidRPr="00192F64">
        <w:rPr>
          <w:rFonts w:ascii="Arial" w:hAnsi="Arial" w:cs="Arial"/>
        </w:rPr>
        <w:t xml:space="preserve">9. </w:t>
      </w:r>
      <w:r w:rsidRPr="00192F64">
        <w:rPr>
          <w:rFonts w:ascii="Arial" w:hAnsi="Arial" w:cs="Arial"/>
        </w:rPr>
        <w:tab/>
      </w:r>
      <w:proofErr w:type="spellStart"/>
      <w:r w:rsidRPr="00192F64">
        <w:rPr>
          <w:rFonts w:ascii="Arial" w:hAnsi="Arial" w:cs="Arial"/>
        </w:rPr>
        <w:t>Levsky</w:t>
      </w:r>
      <w:proofErr w:type="spellEnd"/>
      <w:r w:rsidRPr="00192F64">
        <w:rPr>
          <w:rFonts w:ascii="Arial" w:hAnsi="Arial" w:cs="Arial"/>
        </w:rPr>
        <w:t xml:space="preserve"> ME and Crowe M. What is your diagnosis? </w:t>
      </w:r>
      <w:proofErr w:type="gramStart"/>
      <w:r w:rsidRPr="00192F64">
        <w:rPr>
          <w:rFonts w:ascii="Arial" w:hAnsi="Arial" w:cs="Arial"/>
        </w:rPr>
        <w:t xml:space="preserve">Paintball </w:t>
      </w:r>
      <w:proofErr w:type="spellStart"/>
      <w:r w:rsidRPr="00192F64">
        <w:rPr>
          <w:rFonts w:ascii="Arial" w:hAnsi="Arial" w:cs="Arial"/>
        </w:rPr>
        <w:t>purpura</w:t>
      </w:r>
      <w:proofErr w:type="spellEnd"/>
      <w:r w:rsidRPr="00192F64">
        <w:rPr>
          <w:rFonts w:ascii="Arial" w:hAnsi="Arial" w:cs="Arial"/>
        </w:rPr>
        <w:t>.</w:t>
      </w:r>
      <w:proofErr w:type="gramEnd"/>
      <w:r w:rsidRPr="00192F64">
        <w:rPr>
          <w:rFonts w:ascii="Arial" w:hAnsi="Arial" w:cs="Arial"/>
        </w:rPr>
        <w:t xml:space="preserve"> </w:t>
      </w:r>
      <w:proofErr w:type="gramStart"/>
      <w:r w:rsidRPr="00192F64">
        <w:rPr>
          <w:rFonts w:ascii="Arial" w:hAnsi="Arial" w:cs="Arial"/>
        </w:rPr>
        <w:t>Cutis 75: 148, 157-148, 158, 2005.</w:t>
      </w:r>
      <w:proofErr w:type="gramEnd"/>
    </w:p>
    <w:p w:rsidR="008118B2" w:rsidRPr="00192F64" w:rsidRDefault="008118B2" w:rsidP="000E4CE1">
      <w:pPr>
        <w:spacing w:line="480" w:lineRule="auto"/>
        <w:ind w:left="720" w:hanging="720"/>
        <w:rPr>
          <w:rFonts w:ascii="Arial" w:hAnsi="Arial" w:cs="Arial"/>
        </w:rPr>
      </w:pPr>
      <w:proofErr w:type="gramStart"/>
      <w:r w:rsidRPr="00192F64">
        <w:rPr>
          <w:rFonts w:ascii="Arial" w:hAnsi="Arial" w:cs="Arial"/>
        </w:rPr>
        <w:t xml:space="preserve">10. </w:t>
      </w:r>
      <w:r w:rsidRPr="00192F64">
        <w:rPr>
          <w:rFonts w:ascii="Arial" w:hAnsi="Arial" w:cs="Arial"/>
        </w:rPr>
        <w:tab/>
      </w:r>
      <w:proofErr w:type="spellStart"/>
      <w:r w:rsidRPr="00192F64">
        <w:rPr>
          <w:rFonts w:ascii="Arial" w:hAnsi="Arial" w:cs="Arial"/>
        </w:rPr>
        <w:t>Pahk</w:t>
      </w:r>
      <w:proofErr w:type="spellEnd"/>
      <w:r w:rsidRPr="00192F64">
        <w:rPr>
          <w:rFonts w:ascii="Arial" w:hAnsi="Arial" w:cs="Arial"/>
        </w:rPr>
        <w:t xml:space="preserve"> PJ and Adelman RA.</w:t>
      </w:r>
      <w:proofErr w:type="gramEnd"/>
      <w:r w:rsidRPr="00192F64">
        <w:rPr>
          <w:rFonts w:ascii="Arial" w:hAnsi="Arial" w:cs="Arial"/>
        </w:rPr>
        <w:t xml:space="preserve"> </w:t>
      </w:r>
      <w:proofErr w:type="gramStart"/>
      <w:r w:rsidRPr="00192F64">
        <w:rPr>
          <w:rFonts w:ascii="Arial" w:hAnsi="Arial" w:cs="Arial"/>
        </w:rPr>
        <w:t>Ocular trauma resulting from paintball injury.</w:t>
      </w:r>
      <w:proofErr w:type="gramEnd"/>
      <w:r w:rsidRPr="00192F64">
        <w:rPr>
          <w:rFonts w:ascii="Arial" w:hAnsi="Arial" w:cs="Arial"/>
        </w:rPr>
        <w:t xml:space="preserve"> </w:t>
      </w:r>
      <w:proofErr w:type="spellStart"/>
      <w:r w:rsidRPr="00192F64">
        <w:rPr>
          <w:rFonts w:ascii="Arial" w:hAnsi="Arial" w:cs="Arial"/>
        </w:rPr>
        <w:t>Graefes</w:t>
      </w:r>
      <w:proofErr w:type="spellEnd"/>
      <w:r w:rsidRPr="00192F64">
        <w:rPr>
          <w:rFonts w:ascii="Arial" w:hAnsi="Arial" w:cs="Arial"/>
        </w:rPr>
        <w:t xml:space="preserve"> Arch </w:t>
      </w:r>
      <w:proofErr w:type="spellStart"/>
      <w:r w:rsidRPr="00192F64">
        <w:rPr>
          <w:rFonts w:ascii="Arial" w:hAnsi="Arial" w:cs="Arial"/>
        </w:rPr>
        <w:t>Clin</w:t>
      </w:r>
      <w:proofErr w:type="spellEnd"/>
      <w:r w:rsidRPr="00192F64">
        <w:rPr>
          <w:rFonts w:ascii="Arial" w:hAnsi="Arial" w:cs="Arial"/>
        </w:rPr>
        <w:t xml:space="preserve"> </w:t>
      </w:r>
      <w:proofErr w:type="spellStart"/>
      <w:r w:rsidRPr="00192F64">
        <w:rPr>
          <w:rFonts w:ascii="Arial" w:hAnsi="Arial" w:cs="Arial"/>
        </w:rPr>
        <w:t>Exp</w:t>
      </w:r>
      <w:proofErr w:type="spellEnd"/>
      <w:r w:rsidRPr="00192F64">
        <w:rPr>
          <w:rFonts w:ascii="Arial" w:hAnsi="Arial" w:cs="Arial"/>
        </w:rPr>
        <w:t xml:space="preserve"> </w:t>
      </w:r>
      <w:proofErr w:type="spellStart"/>
      <w:r w:rsidRPr="00192F64">
        <w:rPr>
          <w:rFonts w:ascii="Arial" w:hAnsi="Arial" w:cs="Arial"/>
        </w:rPr>
        <w:t>Ophthalmol</w:t>
      </w:r>
      <w:proofErr w:type="spellEnd"/>
      <w:r w:rsidRPr="00192F64">
        <w:rPr>
          <w:rFonts w:ascii="Arial" w:hAnsi="Arial" w:cs="Arial"/>
        </w:rPr>
        <w:t xml:space="preserve"> 247: 469-475, 2009.</w:t>
      </w:r>
    </w:p>
    <w:p w:rsidR="008118B2" w:rsidRPr="00192F64" w:rsidRDefault="008118B2" w:rsidP="000E4CE1">
      <w:pPr>
        <w:spacing w:line="480" w:lineRule="auto"/>
        <w:ind w:left="720" w:hanging="720"/>
        <w:rPr>
          <w:rFonts w:ascii="Arial" w:hAnsi="Arial" w:cs="Arial"/>
        </w:rPr>
      </w:pPr>
      <w:r w:rsidRPr="00192F64">
        <w:rPr>
          <w:rFonts w:ascii="Arial" w:hAnsi="Arial" w:cs="Arial"/>
        </w:rPr>
        <w:lastRenderedPageBreak/>
        <w:t xml:space="preserve">11. </w:t>
      </w:r>
      <w:r w:rsidRPr="00192F64">
        <w:rPr>
          <w:rFonts w:ascii="Arial" w:hAnsi="Arial" w:cs="Arial"/>
        </w:rPr>
        <w:tab/>
      </w:r>
      <w:proofErr w:type="spellStart"/>
      <w:r w:rsidRPr="00192F64">
        <w:rPr>
          <w:rFonts w:ascii="Arial" w:hAnsi="Arial" w:cs="Arial"/>
        </w:rPr>
        <w:t>Porcari</w:t>
      </w:r>
      <w:proofErr w:type="spellEnd"/>
      <w:r w:rsidRPr="00192F64">
        <w:rPr>
          <w:rFonts w:ascii="Arial" w:hAnsi="Arial" w:cs="Arial"/>
        </w:rPr>
        <w:t xml:space="preserve"> JP, </w:t>
      </w:r>
      <w:proofErr w:type="spellStart"/>
      <w:r w:rsidRPr="00192F64">
        <w:rPr>
          <w:rFonts w:ascii="Arial" w:hAnsi="Arial" w:cs="Arial"/>
        </w:rPr>
        <w:t>Kammel</w:t>
      </w:r>
      <w:proofErr w:type="spellEnd"/>
      <w:r w:rsidRPr="00192F64">
        <w:rPr>
          <w:rFonts w:ascii="Arial" w:hAnsi="Arial" w:cs="Arial"/>
        </w:rPr>
        <w:t xml:space="preserve"> T, </w:t>
      </w:r>
      <w:proofErr w:type="spellStart"/>
      <w:r w:rsidRPr="00192F64">
        <w:rPr>
          <w:rFonts w:ascii="Arial" w:hAnsi="Arial" w:cs="Arial"/>
        </w:rPr>
        <w:t>Doberstein</w:t>
      </w:r>
      <w:proofErr w:type="spellEnd"/>
      <w:r w:rsidRPr="00192F64">
        <w:rPr>
          <w:rFonts w:ascii="Arial" w:hAnsi="Arial" w:cs="Arial"/>
        </w:rPr>
        <w:t xml:space="preserve"> S, </w:t>
      </w:r>
      <w:proofErr w:type="spellStart"/>
      <w:r w:rsidRPr="00192F64">
        <w:rPr>
          <w:rFonts w:ascii="Arial" w:hAnsi="Arial" w:cs="Arial"/>
        </w:rPr>
        <w:t>Fater</w:t>
      </w:r>
      <w:proofErr w:type="spellEnd"/>
      <w:r w:rsidRPr="00192F64">
        <w:rPr>
          <w:rFonts w:ascii="Arial" w:hAnsi="Arial" w:cs="Arial"/>
        </w:rPr>
        <w:t xml:space="preserve"> D, Foster C.  </w:t>
      </w:r>
      <w:proofErr w:type="gramStart"/>
      <w:r w:rsidRPr="00192F64">
        <w:rPr>
          <w:rFonts w:ascii="Arial" w:hAnsi="Arial" w:cs="Arial"/>
        </w:rPr>
        <w:t>Physiological Responses to Paintball.</w:t>
      </w:r>
      <w:proofErr w:type="gramEnd"/>
      <w:r w:rsidRPr="00192F64">
        <w:rPr>
          <w:rFonts w:ascii="Arial" w:hAnsi="Arial" w:cs="Arial"/>
        </w:rPr>
        <w:t xml:space="preserve">  Med </w:t>
      </w:r>
      <w:proofErr w:type="spellStart"/>
      <w:r w:rsidRPr="00192F64">
        <w:rPr>
          <w:rFonts w:ascii="Arial" w:hAnsi="Arial" w:cs="Arial"/>
        </w:rPr>
        <w:t>Sci</w:t>
      </w:r>
      <w:proofErr w:type="spellEnd"/>
      <w:r w:rsidRPr="00192F64">
        <w:rPr>
          <w:rFonts w:ascii="Arial" w:hAnsi="Arial" w:cs="Arial"/>
        </w:rPr>
        <w:t xml:space="preserve"> Sports </w:t>
      </w:r>
      <w:proofErr w:type="spellStart"/>
      <w:r w:rsidRPr="00192F64">
        <w:rPr>
          <w:rFonts w:ascii="Arial" w:hAnsi="Arial" w:cs="Arial"/>
        </w:rPr>
        <w:t>Exerci</w:t>
      </w:r>
      <w:proofErr w:type="spellEnd"/>
      <w:r w:rsidRPr="00192F64">
        <w:rPr>
          <w:rFonts w:ascii="Arial" w:hAnsi="Arial" w:cs="Arial"/>
        </w:rPr>
        <w:t xml:space="preserve"> 36(5): S248, 2004</w:t>
      </w:r>
      <w:ins w:id="366" w:author="Gregory A Brown" w:date="2013-01-18T09:47:00Z">
        <w:r w:rsidR="008A3DB8">
          <w:rPr>
            <w:rFonts w:ascii="Arial" w:hAnsi="Arial" w:cs="Arial"/>
          </w:rPr>
          <w:t>.</w:t>
        </w:r>
      </w:ins>
    </w:p>
    <w:p w:rsidR="0043146B" w:rsidRDefault="008118B2" w:rsidP="0043146B">
      <w:pPr>
        <w:spacing w:line="480" w:lineRule="auto"/>
        <w:ind w:left="720" w:hanging="720"/>
        <w:rPr>
          <w:rFonts w:ascii="Arial" w:hAnsi="Arial" w:cs="Arial"/>
        </w:rPr>
      </w:pPr>
      <w:r w:rsidRPr="00192F64">
        <w:rPr>
          <w:rFonts w:ascii="Arial" w:hAnsi="Arial" w:cs="Arial"/>
        </w:rPr>
        <w:t>12.</w:t>
      </w:r>
      <w:r w:rsidRPr="00192F64">
        <w:rPr>
          <w:rFonts w:ascii="Arial" w:hAnsi="Arial" w:cs="Arial"/>
        </w:rPr>
        <w:tab/>
        <w:t xml:space="preserve">Kennan E.  How </w:t>
      </w:r>
      <w:proofErr w:type="gramStart"/>
      <w:r w:rsidRPr="00192F64">
        <w:rPr>
          <w:rFonts w:ascii="Arial" w:hAnsi="Arial" w:cs="Arial"/>
        </w:rPr>
        <w:t>Safe</w:t>
      </w:r>
      <w:proofErr w:type="gramEnd"/>
      <w:r w:rsidRPr="00192F64">
        <w:rPr>
          <w:rFonts w:ascii="Arial" w:hAnsi="Arial" w:cs="Arial"/>
        </w:rPr>
        <w:t xml:space="preserve"> is Paintball?  http://extremesports.suite101.com/article.cfm/how_safe_is_paintball.  </w:t>
      </w:r>
      <w:proofErr w:type="gramStart"/>
      <w:r w:rsidRPr="00192F64">
        <w:rPr>
          <w:rFonts w:ascii="Arial" w:hAnsi="Arial" w:cs="Arial"/>
        </w:rPr>
        <w:t>Published Sept 9, 2007.</w:t>
      </w:r>
      <w:proofErr w:type="gramEnd"/>
      <w:r w:rsidRPr="00192F64">
        <w:rPr>
          <w:rFonts w:ascii="Arial" w:hAnsi="Arial" w:cs="Arial"/>
        </w:rPr>
        <w:t xml:space="preserve">  </w:t>
      </w:r>
      <w:proofErr w:type="gramStart"/>
      <w:r w:rsidR="0043146B" w:rsidRPr="00192F64">
        <w:rPr>
          <w:rFonts w:ascii="Arial" w:hAnsi="Arial" w:cs="Arial"/>
        </w:rPr>
        <w:t xml:space="preserve">Accessed August </w:t>
      </w:r>
      <w:r w:rsidR="0043146B">
        <w:rPr>
          <w:rFonts w:ascii="Arial" w:hAnsi="Arial" w:cs="Arial"/>
        </w:rPr>
        <w:t>22</w:t>
      </w:r>
      <w:r w:rsidR="0043146B" w:rsidRPr="00192F64">
        <w:rPr>
          <w:rFonts w:ascii="Arial" w:hAnsi="Arial" w:cs="Arial"/>
        </w:rPr>
        <w:t>, 201</w:t>
      </w:r>
      <w:r w:rsidR="0043146B">
        <w:rPr>
          <w:rFonts w:ascii="Arial" w:hAnsi="Arial" w:cs="Arial"/>
        </w:rPr>
        <w:t>2</w:t>
      </w:r>
      <w:ins w:id="367" w:author="Gregory A Brown" w:date="2013-01-18T09:46:00Z">
        <w:r w:rsidR="008A3DB8">
          <w:rPr>
            <w:rFonts w:ascii="Arial" w:hAnsi="Arial" w:cs="Arial"/>
          </w:rPr>
          <w:t>.</w:t>
        </w:r>
      </w:ins>
      <w:proofErr w:type="gramEnd"/>
    </w:p>
    <w:p w:rsidR="00BB4912" w:rsidRDefault="008118B2" w:rsidP="000E4CE1">
      <w:pPr>
        <w:spacing w:line="480" w:lineRule="auto"/>
        <w:ind w:left="720" w:hanging="720"/>
        <w:rPr>
          <w:rFonts w:ascii="Arial" w:hAnsi="Arial" w:cs="Arial"/>
        </w:rPr>
      </w:pPr>
      <w:r w:rsidRPr="00192F64">
        <w:rPr>
          <w:rFonts w:ascii="Arial" w:hAnsi="Arial" w:cs="Arial"/>
        </w:rPr>
        <w:t>13.</w:t>
      </w:r>
      <w:r w:rsidRPr="00192F64">
        <w:rPr>
          <w:rFonts w:ascii="Arial" w:hAnsi="Arial" w:cs="Arial"/>
        </w:rPr>
        <w:tab/>
        <w:t xml:space="preserve">World and Regional Paintball Information Guide.  http://www.warpig.com/paintball/newbie/newbie.shtml </w:t>
      </w:r>
      <w:r w:rsidR="00BB4912" w:rsidRPr="00192F64">
        <w:rPr>
          <w:rFonts w:ascii="Arial" w:hAnsi="Arial" w:cs="Arial"/>
        </w:rPr>
        <w:t xml:space="preserve">Accessed August </w:t>
      </w:r>
      <w:r w:rsidR="00BB4912">
        <w:rPr>
          <w:rFonts w:ascii="Arial" w:hAnsi="Arial" w:cs="Arial"/>
        </w:rPr>
        <w:t>22</w:t>
      </w:r>
      <w:r w:rsidR="00BB4912" w:rsidRPr="00192F64">
        <w:rPr>
          <w:rFonts w:ascii="Arial" w:hAnsi="Arial" w:cs="Arial"/>
        </w:rPr>
        <w:t>, 201</w:t>
      </w:r>
      <w:r w:rsidR="00BB4912">
        <w:rPr>
          <w:rFonts w:ascii="Arial" w:hAnsi="Arial" w:cs="Arial"/>
        </w:rPr>
        <w:t>2</w:t>
      </w:r>
      <w:ins w:id="368" w:author="Gregory A Brown" w:date="2013-01-18T09:46:00Z">
        <w:r w:rsidR="008A3DB8">
          <w:rPr>
            <w:rFonts w:ascii="Arial" w:hAnsi="Arial" w:cs="Arial"/>
          </w:rPr>
          <w:t>.</w:t>
        </w:r>
      </w:ins>
    </w:p>
    <w:p w:rsidR="00BB4912" w:rsidRDefault="008118B2" w:rsidP="000E4CE1">
      <w:pPr>
        <w:spacing w:line="480" w:lineRule="auto"/>
        <w:ind w:left="720" w:hanging="720"/>
        <w:rPr>
          <w:rFonts w:ascii="Arial" w:hAnsi="Arial" w:cs="Arial"/>
        </w:rPr>
      </w:pPr>
      <w:r w:rsidRPr="00192F64">
        <w:rPr>
          <w:rFonts w:ascii="Arial" w:hAnsi="Arial" w:cs="Arial"/>
        </w:rPr>
        <w:t>14.</w:t>
      </w:r>
      <w:r w:rsidRPr="00192F64">
        <w:rPr>
          <w:rFonts w:ascii="Arial" w:hAnsi="Arial" w:cs="Arial"/>
        </w:rPr>
        <w:tab/>
        <w:t xml:space="preserve">National Professional Paintball League, http://www.nppl.com/, </w:t>
      </w:r>
      <w:r w:rsidR="00BB4912" w:rsidRPr="00192F64">
        <w:rPr>
          <w:rFonts w:ascii="Arial" w:hAnsi="Arial" w:cs="Arial"/>
        </w:rPr>
        <w:t xml:space="preserve">Accessed August </w:t>
      </w:r>
      <w:r w:rsidR="00BB4912">
        <w:rPr>
          <w:rFonts w:ascii="Arial" w:hAnsi="Arial" w:cs="Arial"/>
        </w:rPr>
        <w:t>22</w:t>
      </w:r>
      <w:r w:rsidR="00BB4912" w:rsidRPr="00192F64">
        <w:rPr>
          <w:rFonts w:ascii="Arial" w:hAnsi="Arial" w:cs="Arial"/>
        </w:rPr>
        <w:t>, 201</w:t>
      </w:r>
      <w:r w:rsidR="00BB4912">
        <w:rPr>
          <w:rFonts w:ascii="Arial" w:hAnsi="Arial" w:cs="Arial"/>
        </w:rPr>
        <w:t>2</w:t>
      </w:r>
      <w:r w:rsidRPr="00192F64">
        <w:rPr>
          <w:rFonts w:ascii="Arial" w:hAnsi="Arial" w:cs="Arial"/>
        </w:rPr>
        <w:t>.</w:t>
      </w:r>
      <w:r w:rsidRPr="00192F64">
        <w:rPr>
          <w:rFonts w:ascii="Arial" w:hAnsi="Arial" w:cs="Arial"/>
        </w:rPr>
        <w:tab/>
      </w:r>
    </w:p>
    <w:p w:rsidR="008118B2" w:rsidRPr="00192F64" w:rsidRDefault="00BB4912" w:rsidP="000E4CE1">
      <w:pPr>
        <w:spacing w:line="480" w:lineRule="auto"/>
        <w:ind w:left="720" w:hanging="720"/>
        <w:rPr>
          <w:rFonts w:ascii="Arial" w:hAnsi="Arial" w:cs="Arial"/>
        </w:rPr>
      </w:pPr>
      <w:r>
        <w:rPr>
          <w:rFonts w:ascii="Arial" w:hAnsi="Arial" w:cs="Arial"/>
        </w:rPr>
        <w:t>15.</w:t>
      </w:r>
      <w:r>
        <w:rPr>
          <w:rFonts w:ascii="Arial" w:hAnsi="Arial" w:cs="Arial"/>
        </w:rPr>
        <w:tab/>
      </w:r>
      <w:r w:rsidR="008118B2" w:rsidRPr="00192F64">
        <w:rPr>
          <w:rFonts w:ascii="Arial" w:hAnsi="Arial" w:cs="Arial"/>
        </w:rPr>
        <w:t xml:space="preserve">National Collegiate Paintball Association, </w:t>
      </w:r>
      <w:r w:rsidRPr="00BB4912">
        <w:rPr>
          <w:rFonts w:ascii="Arial" w:hAnsi="Arial" w:cs="Arial"/>
        </w:rPr>
        <w:t>http://ncpapaintball.com/collegepb/</w:t>
      </w:r>
      <w:r w:rsidR="008118B2" w:rsidRPr="00192F64">
        <w:rPr>
          <w:rFonts w:ascii="Arial" w:hAnsi="Arial" w:cs="Arial"/>
        </w:rPr>
        <w:t xml:space="preserve">, accessed </w:t>
      </w:r>
      <w:r>
        <w:rPr>
          <w:rFonts w:ascii="Arial" w:hAnsi="Arial" w:cs="Arial"/>
        </w:rPr>
        <w:t>August 22</w:t>
      </w:r>
      <w:r w:rsidR="008118B2" w:rsidRPr="00192F64">
        <w:rPr>
          <w:rFonts w:ascii="Arial" w:hAnsi="Arial" w:cs="Arial"/>
        </w:rPr>
        <w:t>, 201</w:t>
      </w:r>
      <w:r>
        <w:rPr>
          <w:rFonts w:ascii="Arial" w:hAnsi="Arial" w:cs="Arial"/>
        </w:rPr>
        <w:t>2</w:t>
      </w:r>
      <w:ins w:id="369" w:author="Gregory A Brown" w:date="2013-01-18T09:46:00Z">
        <w:r w:rsidR="008A3DB8">
          <w:rPr>
            <w:rFonts w:ascii="Arial" w:hAnsi="Arial" w:cs="Arial"/>
          </w:rPr>
          <w:t>.</w:t>
        </w:r>
      </w:ins>
    </w:p>
    <w:p w:rsidR="008118B2" w:rsidRPr="00192F64" w:rsidRDefault="008118B2" w:rsidP="000E4CE1">
      <w:pPr>
        <w:spacing w:line="480" w:lineRule="auto"/>
        <w:ind w:left="720" w:hanging="720"/>
        <w:rPr>
          <w:rFonts w:ascii="Arial" w:hAnsi="Arial" w:cs="Arial"/>
        </w:rPr>
      </w:pPr>
      <w:r w:rsidRPr="00192F64">
        <w:rPr>
          <w:rFonts w:ascii="Arial" w:hAnsi="Arial" w:cs="Arial"/>
        </w:rPr>
        <w:t>16.</w:t>
      </w:r>
      <w:r w:rsidRPr="00192F64">
        <w:rPr>
          <w:rFonts w:ascii="Arial" w:hAnsi="Arial" w:cs="Arial"/>
        </w:rPr>
        <w:tab/>
        <w:t xml:space="preserve">Amazon.com, http://www.amazon.com/NPPL-Championship-Paintball-2009-Xbox-360/dp/B001CDL6U2, </w:t>
      </w:r>
      <w:r w:rsidR="00BB4912" w:rsidRPr="00192F64">
        <w:rPr>
          <w:rFonts w:ascii="Arial" w:hAnsi="Arial" w:cs="Arial"/>
        </w:rPr>
        <w:t xml:space="preserve">Accessed August </w:t>
      </w:r>
      <w:r w:rsidR="00BB4912">
        <w:rPr>
          <w:rFonts w:ascii="Arial" w:hAnsi="Arial" w:cs="Arial"/>
        </w:rPr>
        <w:t>22</w:t>
      </w:r>
      <w:r w:rsidR="00BB4912" w:rsidRPr="00192F64">
        <w:rPr>
          <w:rFonts w:ascii="Arial" w:hAnsi="Arial" w:cs="Arial"/>
        </w:rPr>
        <w:t>, 201</w:t>
      </w:r>
      <w:r w:rsidR="00BB4912">
        <w:rPr>
          <w:rFonts w:ascii="Arial" w:hAnsi="Arial" w:cs="Arial"/>
        </w:rPr>
        <w:t>2</w:t>
      </w:r>
      <w:ins w:id="370" w:author="Gregory A Brown" w:date="2013-01-18T09:46:00Z">
        <w:r w:rsidR="008A3DB8">
          <w:rPr>
            <w:rFonts w:ascii="Arial" w:hAnsi="Arial" w:cs="Arial"/>
          </w:rPr>
          <w:t>.</w:t>
        </w:r>
      </w:ins>
    </w:p>
    <w:p w:rsidR="008118B2" w:rsidRPr="00192F64" w:rsidRDefault="008118B2" w:rsidP="000E4CE1">
      <w:pPr>
        <w:spacing w:line="480" w:lineRule="auto"/>
        <w:ind w:left="720" w:hanging="720"/>
        <w:rPr>
          <w:rFonts w:ascii="Arial" w:hAnsi="Arial" w:cs="Arial"/>
        </w:rPr>
      </w:pPr>
      <w:proofErr w:type="gramStart"/>
      <w:r w:rsidRPr="00192F64">
        <w:rPr>
          <w:rFonts w:ascii="Arial" w:hAnsi="Arial" w:cs="Arial"/>
        </w:rPr>
        <w:t>17.</w:t>
      </w:r>
      <w:r w:rsidRPr="00192F64">
        <w:rPr>
          <w:rFonts w:ascii="Arial" w:hAnsi="Arial" w:cs="Arial"/>
        </w:rPr>
        <w:tab/>
        <w:t xml:space="preserve">http://www.amazon.com/Greg-Hastings-Paintball-2-Nintendo-Wii/dp/B0038N9WWI, Accessed August </w:t>
      </w:r>
      <w:r w:rsidR="00BB4912">
        <w:rPr>
          <w:rFonts w:ascii="Arial" w:hAnsi="Arial" w:cs="Arial"/>
        </w:rPr>
        <w:t>22</w:t>
      </w:r>
      <w:r w:rsidRPr="00192F64">
        <w:rPr>
          <w:rFonts w:ascii="Arial" w:hAnsi="Arial" w:cs="Arial"/>
        </w:rPr>
        <w:t>, 201</w:t>
      </w:r>
      <w:r w:rsidR="00BB4912">
        <w:rPr>
          <w:rFonts w:ascii="Arial" w:hAnsi="Arial" w:cs="Arial"/>
        </w:rPr>
        <w:t>2</w:t>
      </w:r>
      <w:ins w:id="371" w:author="Gregory A Brown" w:date="2013-01-18T09:46:00Z">
        <w:r w:rsidR="008A3DB8">
          <w:rPr>
            <w:rFonts w:ascii="Arial" w:hAnsi="Arial" w:cs="Arial"/>
          </w:rPr>
          <w:t>.</w:t>
        </w:r>
      </w:ins>
      <w:proofErr w:type="gramEnd"/>
    </w:p>
    <w:p w:rsidR="004C0760" w:rsidRPr="00192F64" w:rsidRDefault="004C0760" w:rsidP="000E4CE1">
      <w:pPr>
        <w:spacing w:line="480" w:lineRule="auto"/>
        <w:ind w:left="720" w:hanging="720"/>
        <w:rPr>
          <w:rFonts w:ascii="Arial" w:hAnsi="Arial" w:cs="Arial"/>
        </w:rPr>
      </w:pPr>
      <w:r w:rsidRPr="00192F64">
        <w:rPr>
          <w:rFonts w:ascii="Arial" w:hAnsi="Arial" w:cs="Arial"/>
        </w:rPr>
        <w:t xml:space="preserve">18. </w:t>
      </w:r>
      <w:r w:rsidRPr="00192F64">
        <w:rPr>
          <w:rFonts w:ascii="Arial" w:hAnsi="Arial" w:cs="Arial"/>
        </w:rPr>
        <w:tab/>
        <w:t xml:space="preserve"> ACSM's Guidelines for Exercise Testing and Prescription. Philadelphia: Lippincott, Williams, &amp; Wilkins, 2000.</w:t>
      </w:r>
    </w:p>
    <w:p w:rsidR="004C0760" w:rsidRPr="00192F64" w:rsidRDefault="004C0760" w:rsidP="000E4CE1">
      <w:pPr>
        <w:spacing w:line="480" w:lineRule="auto"/>
        <w:ind w:left="720" w:hanging="720"/>
        <w:rPr>
          <w:rFonts w:ascii="Arial" w:hAnsi="Arial" w:cs="Arial"/>
        </w:rPr>
      </w:pPr>
      <w:r w:rsidRPr="00192F64">
        <w:rPr>
          <w:rFonts w:ascii="Arial" w:hAnsi="Arial" w:cs="Arial"/>
        </w:rPr>
        <w:t xml:space="preserve">19. </w:t>
      </w:r>
      <w:r w:rsidRPr="00192F64">
        <w:rPr>
          <w:rFonts w:ascii="Arial" w:hAnsi="Arial" w:cs="Arial"/>
        </w:rPr>
        <w:tab/>
        <w:t xml:space="preserve">Fudge BW, Wilson J, Easton C, Irwin L, Clark J, </w:t>
      </w:r>
      <w:proofErr w:type="spellStart"/>
      <w:r w:rsidRPr="00192F64">
        <w:rPr>
          <w:rFonts w:ascii="Arial" w:hAnsi="Arial" w:cs="Arial"/>
        </w:rPr>
        <w:t>Haddow</w:t>
      </w:r>
      <w:proofErr w:type="spellEnd"/>
      <w:r w:rsidRPr="00192F64">
        <w:rPr>
          <w:rFonts w:ascii="Arial" w:hAnsi="Arial" w:cs="Arial"/>
        </w:rPr>
        <w:t xml:space="preserve"> O, </w:t>
      </w:r>
      <w:proofErr w:type="spellStart"/>
      <w:r w:rsidRPr="00192F64">
        <w:rPr>
          <w:rFonts w:ascii="Arial" w:hAnsi="Arial" w:cs="Arial"/>
        </w:rPr>
        <w:t>Kayser</w:t>
      </w:r>
      <w:proofErr w:type="spellEnd"/>
      <w:r w:rsidRPr="00192F64">
        <w:rPr>
          <w:rFonts w:ascii="Arial" w:hAnsi="Arial" w:cs="Arial"/>
        </w:rPr>
        <w:t xml:space="preserve"> B and </w:t>
      </w:r>
      <w:proofErr w:type="spellStart"/>
      <w:r w:rsidRPr="00192F64">
        <w:rPr>
          <w:rFonts w:ascii="Arial" w:hAnsi="Arial" w:cs="Arial"/>
        </w:rPr>
        <w:t>Pitsiladis</w:t>
      </w:r>
      <w:proofErr w:type="spellEnd"/>
      <w:r w:rsidRPr="00192F64">
        <w:rPr>
          <w:rFonts w:ascii="Arial" w:hAnsi="Arial" w:cs="Arial"/>
        </w:rPr>
        <w:t xml:space="preserve"> YP. </w:t>
      </w:r>
      <w:proofErr w:type="gramStart"/>
      <w:r w:rsidRPr="00192F64">
        <w:rPr>
          <w:rFonts w:ascii="Arial" w:hAnsi="Arial" w:cs="Arial"/>
        </w:rPr>
        <w:t>Estimation of oxygen uptake during fast running using accelerometry and heart rate.</w:t>
      </w:r>
      <w:proofErr w:type="gramEnd"/>
      <w:r w:rsidRPr="00192F64">
        <w:rPr>
          <w:rFonts w:ascii="Arial" w:hAnsi="Arial" w:cs="Arial"/>
        </w:rPr>
        <w:t xml:space="preserve"> Med </w:t>
      </w:r>
      <w:proofErr w:type="spellStart"/>
      <w:r w:rsidRPr="00192F64">
        <w:rPr>
          <w:rFonts w:ascii="Arial" w:hAnsi="Arial" w:cs="Arial"/>
        </w:rPr>
        <w:t>Sci</w:t>
      </w:r>
      <w:proofErr w:type="spellEnd"/>
      <w:r w:rsidRPr="00192F64">
        <w:rPr>
          <w:rFonts w:ascii="Arial" w:hAnsi="Arial" w:cs="Arial"/>
        </w:rPr>
        <w:t xml:space="preserve"> Sports </w:t>
      </w:r>
      <w:proofErr w:type="spellStart"/>
      <w:r w:rsidRPr="00192F64">
        <w:rPr>
          <w:rFonts w:ascii="Arial" w:hAnsi="Arial" w:cs="Arial"/>
        </w:rPr>
        <w:t>Exerc</w:t>
      </w:r>
      <w:proofErr w:type="spellEnd"/>
      <w:r w:rsidRPr="00192F64">
        <w:rPr>
          <w:rFonts w:ascii="Arial" w:hAnsi="Arial" w:cs="Arial"/>
        </w:rPr>
        <w:t xml:space="preserve"> 39: 192-198, 2007.</w:t>
      </w:r>
    </w:p>
    <w:p w:rsidR="008516FD" w:rsidRDefault="008516FD" w:rsidP="00192F64">
      <w:pPr>
        <w:spacing w:line="480" w:lineRule="auto"/>
        <w:ind w:left="720" w:hanging="720"/>
        <w:rPr>
          <w:rFonts w:ascii="Arial" w:hAnsi="Arial" w:cs="Arial"/>
        </w:rPr>
      </w:pPr>
      <w:r>
        <w:rPr>
          <w:rFonts w:ascii="Arial" w:hAnsi="Arial" w:cs="Arial"/>
        </w:rPr>
        <w:t>20</w:t>
      </w:r>
      <w:r>
        <w:rPr>
          <w:rFonts w:ascii="Arial" w:hAnsi="Arial" w:cs="Arial"/>
        </w:rPr>
        <w:tab/>
      </w:r>
      <w:proofErr w:type="spellStart"/>
      <w:r w:rsidR="00122994" w:rsidRPr="00122994">
        <w:rPr>
          <w:rFonts w:ascii="Arial" w:hAnsi="Arial" w:cs="Arial"/>
          <w:iCs/>
        </w:rPr>
        <w:t>Freedson</w:t>
      </w:r>
      <w:proofErr w:type="spellEnd"/>
      <w:r w:rsidR="00122994" w:rsidRPr="00122994">
        <w:rPr>
          <w:rFonts w:ascii="Arial" w:hAnsi="Arial" w:cs="Arial"/>
          <w:iCs/>
        </w:rPr>
        <w:t xml:space="preserve"> PS, </w:t>
      </w:r>
      <w:proofErr w:type="spellStart"/>
      <w:r w:rsidR="00122994" w:rsidRPr="00122994">
        <w:rPr>
          <w:rFonts w:ascii="Arial" w:hAnsi="Arial" w:cs="Arial"/>
          <w:iCs/>
        </w:rPr>
        <w:t>Pober</w:t>
      </w:r>
      <w:proofErr w:type="spellEnd"/>
      <w:r w:rsidR="00122994" w:rsidRPr="00122994">
        <w:rPr>
          <w:rFonts w:ascii="Arial" w:hAnsi="Arial" w:cs="Arial"/>
          <w:iCs/>
        </w:rPr>
        <w:t xml:space="preserve"> D, </w:t>
      </w:r>
      <w:proofErr w:type="spellStart"/>
      <w:r w:rsidR="00122994" w:rsidRPr="00122994">
        <w:rPr>
          <w:rFonts w:ascii="Arial" w:hAnsi="Arial" w:cs="Arial"/>
          <w:iCs/>
        </w:rPr>
        <w:t>Janz</w:t>
      </w:r>
      <w:proofErr w:type="spellEnd"/>
      <w:r w:rsidR="00122994" w:rsidRPr="00122994">
        <w:rPr>
          <w:rFonts w:ascii="Arial" w:hAnsi="Arial" w:cs="Arial"/>
          <w:iCs/>
        </w:rPr>
        <w:t xml:space="preserve"> KF. Calibration of accelerometer output for children. Med </w:t>
      </w:r>
      <w:proofErr w:type="spellStart"/>
      <w:r w:rsidR="00122994" w:rsidRPr="00122994">
        <w:rPr>
          <w:rFonts w:ascii="Arial" w:hAnsi="Arial" w:cs="Arial"/>
          <w:iCs/>
        </w:rPr>
        <w:t>Sci</w:t>
      </w:r>
      <w:proofErr w:type="spellEnd"/>
      <w:r w:rsidR="00122994" w:rsidRPr="00122994">
        <w:rPr>
          <w:rFonts w:ascii="Arial" w:hAnsi="Arial" w:cs="Arial"/>
          <w:iCs/>
        </w:rPr>
        <w:t xml:space="preserve"> Sports Exerc.</w:t>
      </w:r>
      <w:proofErr w:type="gramStart"/>
      <w:r w:rsidR="00122994" w:rsidRPr="00122994">
        <w:rPr>
          <w:rFonts w:ascii="Arial" w:hAnsi="Arial" w:cs="Arial"/>
          <w:iCs/>
        </w:rPr>
        <w:t>;37</w:t>
      </w:r>
      <w:proofErr w:type="gramEnd"/>
      <w:r w:rsidR="00122994" w:rsidRPr="00122994">
        <w:rPr>
          <w:rFonts w:ascii="Arial" w:hAnsi="Arial" w:cs="Arial"/>
          <w:iCs/>
        </w:rPr>
        <w:t xml:space="preserve">(11 </w:t>
      </w:r>
      <w:proofErr w:type="spellStart"/>
      <w:r w:rsidR="00122994" w:rsidRPr="00122994">
        <w:rPr>
          <w:rFonts w:ascii="Arial" w:hAnsi="Arial" w:cs="Arial"/>
          <w:iCs/>
        </w:rPr>
        <w:t>suppl</w:t>
      </w:r>
      <w:proofErr w:type="spellEnd"/>
      <w:r w:rsidR="00122994" w:rsidRPr="00122994">
        <w:rPr>
          <w:rFonts w:ascii="Arial" w:hAnsi="Arial" w:cs="Arial"/>
          <w:iCs/>
        </w:rPr>
        <w:t>): S523–30</w:t>
      </w:r>
      <w:r w:rsidR="00122994">
        <w:rPr>
          <w:rFonts w:ascii="Arial" w:hAnsi="Arial" w:cs="Arial"/>
          <w:iCs/>
        </w:rPr>
        <w:t xml:space="preserve">, </w:t>
      </w:r>
      <w:r w:rsidR="00122994" w:rsidRPr="00122994">
        <w:rPr>
          <w:rFonts w:ascii="Arial" w:hAnsi="Arial" w:cs="Arial"/>
          <w:iCs/>
        </w:rPr>
        <w:t>2005</w:t>
      </w:r>
      <w:ins w:id="372" w:author="Gregory A Brown" w:date="2013-01-18T09:46:00Z">
        <w:r w:rsidR="008A3DB8">
          <w:rPr>
            <w:rFonts w:ascii="Arial" w:hAnsi="Arial" w:cs="Arial"/>
            <w:iCs/>
          </w:rPr>
          <w:t>.</w:t>
        </w:r>
      </w:ins>
    </w:p>
    <w:p w:rsidR="00AC4A3D" w:rsidRDefault="004C0760" w:rsidP="00192F64">
      <w:pPr>
        <w:spacing w:line="480" w:lineRule="auto"/>
        <w:ind w:left="720" w:hanging="720"/>
        <w:rPr>
          <w:rFonts w:ascii="Arial" w:hAnsi="Arial" w:cs="Arial"/>
        </w:rPr>
      </w:pPr>
      <w:r w:rsidRPr="00192F64">
        <w:rPr>
          <w:rFonts w:ascii="Arial" w:hAnsi="Arial" w:cs="Arial"/>
        </w:rPr>
        <w:t>2</w:t>
      </w:r>
      <w:r w:rsidR="008516FD">
        <w:rPr>
          <w:rFonts w:ascii="Arial" w:hAnsi="Arial" w:cs="Arial"/>
        </w:rPr>
        <w:t>2</w:t>
      </w:r>
      <w:r w:rsidRPr="00192F64">
        <w:rPr>
          <w:rFonts w:ascii="Arial" w:hAnsi="Arial" w:cs="Arial"/>
        </w:rPr>
        <w:t>.</w:t>
      </w:r>
      <w:r w:rsidRPr="00192F64">
        <w:rPr>
          <w:rFonts w:ascii="Arial" w:hAnsi="Arial" w:cs="Arial"/>
        </w:rPr>
        <w:tab/>
        <w:t xml:space="preserve">Will PM and Walter JD. Exercise testing: improving performance with a ramped Bruce protocol. </w:t>
      </w:r>
      <w:proofErr w:type="gramStart"/>
      <w:r w:rsidRPr="00192F64">
        <w:rPr>
          <w:rFonts w:ascii="Arial" w:hAnsi="Arial" w:cs="Arial"/>
        </w:rPr>
        <w:t>Am Heart J 138: 1033-1037, 1999.</w:t>
      </w:r>
      <w:proofErr w:type="gramEnd"/>
    </w:p>
    <w:p w:rsidR="00192F64" w:rsidRDefault="00192F64" w:rsidP="00192F64">
      <w:pPr>
        <w:spacing w:line="480" w:lineRule="auto"/>
        <w:ind w:left="720" w:hanging="720"/>
        <w:rPr>
          <w:rFonts w:ascii="Arial" w:hAnsi="Arial" w:cs="Arial"/>
        </w:rPr>
      </w:pPr>
      <w:r>
        <w:rPr>
          <w:rFonts w:ascii="Arial" w:hAnsi="Arial" w:cs="Arial"/>
        </w:rPr>
        <w:lastRenderedPageBreak/>
        <w:t>2</w:t>
      </w:r>
      <w:r w:rsidR="008516FD">
        <w:rPr>
          <w:rFonts w:ascii="Arial" w:hAnsi="Arial" w:cs="Arial"/>
        </w:rPr>
        <w:t>2</w:t>
      </w:r>
      <w:r>
        <w:rPr>
          <w:rFonts w:ascii="Arial" w:hAnsi="Arial" w:cs="Arial"/>
        </w:rPr>
        <w:t>.</w:t>
      </w:r>
      <w:r>
        <w:rPr>
          <w:rFonts w:ascii="Arial" w:hAnsi="Arial" w:cs="Arial"/>
        </w:rPr>
        <w:tab/>
      </w:r>
      <w:r w:rsidRPr="00192F64">
        <w:rPr>
          <w:rFonts w:ascii="Arial" w:hAnsi="Arial" w:cs="Arial"/>
        </w:rPr>
        <w:t xml:space="preserve">2011 SGMA Topline Report </w:t>
      </w:r>
      <w:del w:id="373" w:author="Gregory A Brown" w:date="2013-01-18T09:34:00Z">
        <w:r w:rsidR="002D4CF7" w:rsidDel="0051214D">
          <w:fldChar w:fldCharType="begin"/>
        </w:r>
        <w:r w:rsidR="002D4CF7" w:rsidDel="0051214D">
          <w:delInstrText xml:space="preserve"> HYPERLINK "http://www.aahperd.org/naspe/advocacy/governmentRelations/upload/2011-SGMA-Participation-Topline-Report.pdf" </w:delInstrText>
        </w:r>
        <w:r w:rsidR="002D4CF7" w:rsidDel="0051214D">
          <w:fldChar w:fldCharType="end"/>
        </w:r>
      </w:del>
      <w:ins w:id="374" w:author="Gregory A Brown" w:date="2013-01-18T09:34:00Z">
        <w:r w:rsidR="0051214D" w:rsidRPr="0051214D">
          <w:rPr>
            <w:rFonts w:ascii="Arial" w:hAnsi="Arial" w:cs="Arial"/>
          </w:rPr>
          <w:t>www.aahperd.org/naspe/advocacy/governmentRelations/upload/2011-SGMA-Participation-Topline-Report.pdf</w:t>
        </w:r>
      </w:ins>
      <w:r w:rsidRPr="00192F64">
        <w:rPr>
          <w:rFonts w:ascii="Arial" w:hAnsi="Arial" w:cs="Arial"/>
        </w:rPr>
        <w:t>; accessed May 3</w:t>
      </w:r>
      <w:r w:rsidR="00BB4912">
        <w:rPr>
          <w:rFonts w:ascii="Arial" w:hAnsi="Arial" w:cs="Arial"/>
        </w:rPr>
        <w:t>,</w:t>
      </w:r>
      <w:r w:rsidRPr="00192F64">
        <w:rPr>
          <w:rFonts w:ascii="Arial" w:hAnsi="Arial" w:cs="Arial"/>
        </w:rPr>
        <w:t xml:space="preserve"> 2012</w:t>
      </w:r>
      <w:ins w:id="375" w:author="Gregory A Brown" w:date="2013-01-18T09:46:00Z">
        <w:r w:rsidR="008A3DB8">
          <w:rPr>
            <w:rFonts w:ascii="Arial" w:hAnsi="Arial" w:cs="Arial"/>
          </w:rPr>
          <w:t>.</w:t>
        </w:r>
      </w:ins>
    </w:p>
    <w:p w:rsidR="00671BFC" w:rsidRDefault="00671BFC" w:rsidP="00192F64">
      <w:pPr>
        <w:spacing w:line="480" w:lineRule="auto"/>
        <w:ind w:left="720" w:hanging="720"/>
        <w:rPr>
          <w:rFonts w:ascii="Arial" w:hAnsi="Arial" w:cs="Arial"/>
        </w:rPr>
      </w:pPr>
      <w:r>
        <w:rPr>
          <w:rFonts w:ascii="Arial" w:hAnsi="Arial" w:cs="Arial"/>
        </w:rPr>
        <w:t>23.</w:t>
      </w:r>
      <w:r>
        <w:rPr>
          <w:rFonts w:ascii="Arial" w:hAnsi="Arial" w:cs="Arial"/>
        </w:rPr>
        <w:tab/>
      </w:r>
      <w:r w:rsidRPr="00671BFC">
        <w:rPr>
          <w:rFonts w:ascii="Arial" w:hAnsi="Arial" w:cs="Arial"/>
        </w:rPr>
        <w:t xml:space="preserve">Haskell WL, Lee IM, Pate RR et al. Physical activity and public health: updated recommendation for adults from the American College of Sports Medicine and the American Heart Association. Med </w:t>
      </w:r>
      <w:proofErr w:type="spellStart"/>
      <w:r w:rsidRPr="00671BFC">
        <w:rPr>
          <w:rFonts w:ascii="Arial" w:hAnsi="Arial" w:cs="Arial"/>
        </w:rPr>
        <w:t>Sci</w:t>
      </w:r>
      <w:proofErr w:type="spellEnd"/>
      <w:r w:rsidRPr="00671BFC">
        <w:rPr>
          <w:rFonts w:ascii="Arial" w:hAnsi="Arial" w:cs="Arial"/>
        </w:rPr>
        <w:t xml:space="preserve"> Sports </w:t>
      </w:r>
      <w:proofErr w:type="spellStart"/>
      <w:r w:rsidRPr="00671BFC">
        <w:rPr>
          <w:rFonts w:ascii="Arial" w:hAnsi="Arial" w:cs="Arial"/>
        </w:rPr>
        <w:t>Exerc</w:t>
      </w:r>
      <w:proofErr w:type="spellEnd"/>
      <w:r w:rsidRPr="00671BFC">
        <w:rPr>
          <w:rFonts w:ascii="Arial" w:hAnsi="Arial" w:cs="Arial"/>
        </w:rPr>
        <w:t xml:space="preserve"> 2007</w:t>
      </w:r>
      <w:proofErr w:type="gramStart"/>
      <w:r w:rsidRPr="00671BFC">
        <w:rPr>
          <w:rFonts w:ascii="Arial" w:hAnsi="Arial" w:cs="Arial"/>
        </w:rPr>
        <w:t>;39:1423</w:t>
      </w:r>
      <w:proofErr w:type="gramEnd"/>
      <w:r w:rsidRPr="00671BFC">
        <w:rPr>
          <w:rFonts w:ascii="Arial" w:hAnsi="Arial" w:cs="Arial"/>
        </w:rPr>
        <w:t>-34.</w:t>
      </w:r>
    </w:p>
    <w:p w:rsidR="006907EF" w:rsidRDefault="006907EF" w:rsidP="00192F64">
      <w:pPr>
        <w:spacing w:line="480" w:lineRule="auto"/>
        <w:ind w:left="720" w:hanging="720"/>
        <w:rPr>
          <w:rFonts w:ascii="Arial" w:hAnsi="Arial" w:cs="Arial"/>
        </w:rPr>
      </w:pPr>
      <w:r>
        <w:rPr>
          <w:rFonts w:ascii="Arial" w:hAnsi="Arial" w:cs="Arial"/>
        </w:rPr>
        <w:t>24.</w:t>
      </w:r>
      <w:r>
        <w:rPr>
          <w:rFonts w:ascii="Arial" w:hAnsi="Arial" w:cs="Arial"/>
        </w:rPr>
        <w:tab/>
      </w:r>
      <w:r w:rsidRPr="006907EF">
        <w:rPr>
          <w:rFonts w:ascii="Arial" w:hAnsi="Arial" w:cs="Arial"/>
        </w:rPr>
        <w:t xml:space="preserve">Johnston, D.W., </w:t>
      </w:r>
      <w:proofErr w:type="spellStart"/>
      <w:r w:rsidRPr="006907EF">
        <w:rPr>
          <w:rFonts w:ascii="Arial" w:hAnsi="Arial" w:cs="Arial"/>
        </w:rPr>
        <w:t>Anastasiades</w:t>
      </w:r>
      <w:proofErr w:type="spellEnd"/>
      <w:r w:rsidRPr="006907EF">
        <w:rPr>
          <w:rFonts w:ascii="Arial" w:hAnsi="Arial" w:cs="Arial"/>
        </w:rPr>
        <w:t xml:space="preserve">, P. and Wood, C. </w:t>
      </w:r>
      <w:del w:id="376" w:author="Gregory A Brown" w:date="2013-01-18T11:02:00Z">
        <w:r w:rsidRPr="006907EF" w:rsidDel="00C17189">
          <w:rPr>
            <w:rFonts w:ascii="Arial" w:hAnsi="Arial" w:cs="Arial"/>
          </w:rPr>
          <w:delText>(1990).</w:delText>
        </w:r>
      </w:del>
      <w:r w:rsidRPr="006907EF">
        <w:rPr>
          <w:rFonts w:ascii="Arial" w:hAnsi="Arial" w:cs="Arial"/>
        </w:rPr>
        <w:t xml:space="preserve"> The relationship between cardiovascular responses in the laboratory and in the field. </w:t>
      </w:r>
      <w:proofErr w:type="gramStart"/>
      <w:r w:rsidRPr="006907EF">
        <w:rPr>
          <w:rFonts w:ascii="Arial" w:hAnsi="Arial" w:cs="Arial"/>
        </w:rPr>
        <w:t>Psychophysiology 27(1), 34-44</w:t>
      </w:r>
      <w:ins w:id="377" w:author="Gregory A Brown" w:date="2013-01-18T11:02:00Z">
        <w:r w:rsidR="00C17189">
          <w:rPr>
            <w:rFonts w:ascii="Arial" w:hAnsi="Arial" w:cs="Arial"/>
          </w:rPr>
          <w:t>, 1990</w:t>
        </w:r>
      </w:ins>
      <w:r w:rsidRPr="006907EF">
        <w:rPr>
          <w:rFonts w:ascii="Arial" w:hAnsi="Arial" w:cs="Arial"/>
        </w:rPr>
        <w:t>.</w:t>
      </w:r>
      <w:proofErr w:type="gramEnd"/>
    </w:p>
    <w:p w:rsidR="008D7EE8" w:rsidRPr="00192F64" w:rsidRDefault="008D7EE8" w:rsidP="00192F64">
      <w:pPr>
        <w:spacing w:line="480" w:lineRule="auto"/>
        <w:ind w:left="720" w:hanging="720"/>
        <w:rPr>
          <w:rFonts w:ascii="Arial" w:hAnsi="Arial" w:cs="Arial"/>
        </w:rPr>
      </w:pPr>
      <w:r>
        <w:rPr>
          <w:rFonts w:ascii="Arial" w:hAnsi="Arial" w:cs="Arial"/>
        </w:rPr>
        <w:t>25.</w:t>
      </w:r>
      <w:r>
        <w:rPr>
          <w:rFonts w:ascii="Arial" w:hAnsi="Arial" w:cs="Arial"/>
        </w:rPr>
        <w:tab/>
      </w:r>
      <w:proofErr w:type="spellStart"/>
      <w:r w:rsidR="004D6A5C" w:rsidRPr="004D6A5C">
        <w:rPr>
          <w:rFonts w:ascii="Arial" w:hAnsi="Arial" w:cs="Arial"/>
        </w:rPr>
        <w:t>Semin</w:t>
      </w:r>
      <w:proofErr w:type="spellEnd"/>
      <w:r w:rsidR="004D6A5C" w:rsidRPr="004D6A5C">
        <w:rPr>
          <w:rFonts w:ascii="Arial" w:hAnsi="Arial" w:cs="Arial"/>
        </w:rPr>
        <w:t xml:space="preserve">, K., A.C. </w:t>
      </w:r>
      <w:proofErr w:type="spellStart"/>
      <w:r w:rsidR="004D6A5C" w:rsidRPr="004D6A5C">
        <w:rPr>
          <w:rFonts w:ascii="Arial" w:hAnsi="Arial" w:cs="Arial"/>
        </w:rPr>
        <w:t>Stahlnecker</w:t>
      </w:r>
      <w:proofErr w:type="spellEnd"/>
      <w:r w:rsidR="004D6A5C" w:rsidRPr="004D6A5C">
        <w:rPr>
          <w:rFonts w:ascii="Arial" w:hAnsi="Arial" w:cs="Arial"/>
        </w:rPr>
        <w:t xml:space="preserve">, K.A. </w:t>
      </w:r>
      <w:proofErr w:type="spellStart"/>
      <w:r w:rsidR="004D6A5C" w:rsidRPr="004D6A5C">
        <w:rPr>
          <w:rFonts w:ascii="Arial" w:hAnsi="Arial" w:cs="Arial"/>
        </w:rPr>
        <w:t>Heelan</w:t>
      </w:r>
      <w:proofErr w:type="spellEnd"/>
      <w:r w:rsidR="004D6A5C" w:rsidRPr="004D6A5C">
        <w:rPr>
          <w:rFonts w:ascii="Arial" w:hAnsi="Arial" w:cs="Arial"/>
        </w:rPr>
        <w:t xml:space="preserve">, G.A. Brown, B.S. Shaw, and I. Shaw. Discrepancy between Training, Competition and Laboratory Measures of Maximum Heart Rate in NCAA Division 2 Distance Runners. </w:t>
      </w:r>
      <w:proofErr w:type="gramStart"/>
      <w:r w:rsidR="004D6A5C" w:rsidRPr="004D6A5C">
        <w:rPr>
          <w:rFonts w:ascii="Arial" w:hAnsi="Arial" w:cs="Arial"/>
        </w:rPr>
        <w:t xml:space="preserve">J Sports </w:t>
      </w:r>
      <w:proofErr w:type="spellStart"/>
      <w:r w:rsidR="004D6A5C" w:rsidRPr="004D6A5C">
        <w:rPr>
          <w:rFonts w:ascii="Arial" w:hAnsi="Arial" w:cs="Arial"/>
        </w:rPr>
        <w:t>Sci</w:t>
      </w:r>
      <w:proofErr w:type="spellEnd"/>
      <w:r w:rsidR="004D6A5C" w:rsidRPr="004D6A5C">
        <w:rPr>
          <w:rFonts w:ascii="Arial" w:hAnsi="Arial" w:cs="Arial"/>
        </w:rPr>
        <w:t xml:space="preserve"> &amp; Med 7 (4), 455</w:t>
      </w:r>
      <w:ins w:id="378" w:author="Gregory A Brown" w:date="2013-01-18T11:05:00Z">
        <w:r w:rsidR="006B0C28" w:rsidRPr="006907EF">
          <w:rPr>
            <w:rFonts w:ascii="Arial" w:hAnsi="Arial" w:cs="Arial"/>
          </w:rPr>
          <w:t>-</w:t>
        </w:r>
      </w:ins>
      <w:del w:id="379" w:author="Gregory A Brown" w:date="2013-01-18T11:05:00Z">
        <w:r w:rsidR="004D6A5C" w:rsidRPr="004D6A5C" w:rsidDel="006B0C28">
          <w:rPr>
            <w:rFonts w:ascii="Arial" w:hAnsi="Arial" w:cs="Arial"/>
          </w:rPr>
          <w:delText xml:space="preserve"> – </w:delText>
        </w:r>
      </w:del>
      <w:r w:rsidR="004D6A5C" w:rsidRPr="004D6A5C">
        <w:rPr>
          <w:rFonts w:ascii="Arial" w:hAnsi="Arial" w:cs="Arial"/>
        </w:rPr>
        <w:t>460, 2008</w:t>
      </w:r>
      <w:ins w:id="380" w:author="Gregory A Brown" w:date="2013-01-18T09:46:00Z">
        <w:r w:rsidR="008A3DB8">
          <w:rPr>
            <w:rFonts w:ascii="Arial" w:hAnsi="Arial" w:cs="Arial"/>
          </w:rPr>
          <w:t>.</w:t>
        </w:r>
      </w:ins>
      <w:proofErr w:type="gramEnd"/>
    </w:p>
    <w:sectPr w:rsidR="008D7EE8" w:rsidRPr="00192F64" w:rsidSect="002C4B84">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617" w:rsidRDefault="000F2617">
      <w:r>
        <w:separator/>
      </w:r>
    </w:p>
  </w:endnote>
  <w:endnote w:type="continuationSeparator" w:id="0">
    <w:p w:rsidR="000F2617" w:rsidRDefault="000F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617" w:rsidRDefault="000F2617">
      <w:r>
        <w:separator/>
      </w:r>
    </w:p>
  </w:footnote>
  <w:footnote w:type="continuationSeparator" w:id="0">
    <w:p w:rsidR="000F2617" w:rsidRDefault="000F26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1pt;height:11.1pt" o:bullet="t">
        <v:imagedata r:id="rId1" o:title="mso52B"/>
      </v:shape>
    </w:pict>
  </w:numPicBullet>
  <w:abstractNum w:abstractNumId="0">
    <w:nsid w:val="05BB12A2"/>
    <w:multiLevelType w:val="hybridMultilevel"/>
    <w:tmpl w:val="9FD432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D8169F"/>
    <w:multiLevelType w:val="hybridMultilevel"/>
    <w:tmpl w:val="1C183B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2A44A12"/>
    <w:multiLevelType w:val="hybridMultilevel"/>
    <w:tmpl w:val="66683BD8"/>
    <w:lvl w:ilvl="0" w:tplc="529A330A">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FA3B24"/>
    <w:multiLevelType w:val="hybridMultilevel"/>
    <w:tmpl w:val="D7E407E8"/>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A6728E"/>
    <w:multiLevelType w:val="hybridMultilevel"/>
    <w:tmpl w:val="381C1998"/>
    <w:lvl w:ilvl="0" w:tplc="04090007">
      <w:start w:val="1"/>
      <w:numFmt w:val="bullet"/>
      <w:lvlText w:val=""/>
      <w:lvlPicBulletId w:val="0"/>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D97223"/>
    <w:multiLevelType w:val="hybridMultilevel"/>
    <w:tmpl w:val="69A2C6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08616E"/>
    <w:multiLevelType w:val="hybridMultilevel"/>
    <w:tmpl w:val="FA74B6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7296E1F"/>
    <w:multiLevelType w:val="hybridMultilevel"/>
    <w:tmpl w:val="81A2B4D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B60056"/>
    <w:multiLevelType w:val="hybridMultilevel"/>
    <w:tmpl w:val="FDF8B0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94C2D10"/>
    <w:multiLevelType w:val="hybridMultilevel"/>
    <w:tmpl w:val="8B7CBC4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102F5E"/>
    <w:multiLevelType w:val="hybridMultilevel"/>
    <w:tmpl w:val="CF86F5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301B65"/>
    <w:multiLevelType w:val="hybridMultilevel"/>
    <w:tmpl w:val="C24C66EE"/>
    <w:lvl w:ilvl="0" w:tplc="8B68A46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CD504B"/>
    <w:multiLevelType w:val="hybridMultilevel"/>
    <w:tmpl w:val="37E260C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63D12694"/>
    <w:multiLevelType w:val="hybridMultilevel"/>
    <w:tmpl w:val="B6BA9CE2"/>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7036F2A"/>
    <w:multiLevelType w:val="hybridMultilevel"/>
    <w:tmpl w:val="7ACC4FFC"/>
    <w:lvl w:ilvl="0" w:tplc="F0B04B20">
      <w:start w:val="1"/>
      <w:numFmt w:val="lowerLetter"/>
      <w:lvlText w:val="%1."/>
      <w:lvlJc w:val="left"/>
      <w:pPr>
        <w:tabs>
          <w:tab w:val="num" w:pos="1320"/>
        </w:tabs>
        <w:ind w:left="13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2"/>
  </w:num>
  <w:num w:numId="3">
    <w:abstractNumId w:val="14"/>
  </w:num>
  <w:num w:numId="4">
    <w:abstractNumId w:val="3"/>
  </w:num>
  <w:num w:numId="5">
    <w:abstractNumId w:val="9"/>
  </w:num>
  <w:num w:numId="6">
    <w:abstractNumId w:val="7"/>
  </w:num>
  <w:num w:numId="7">
    <w:abstractNumId w:val="1"/>
  </w:num>
  <w:num w:numId="8">
    <w:abstractNumId w:val="13"/>
  </w:num>
  <w:num w:numId="9">
    <w:abstractNumId w:val="4"/>
  </w:num>
  <w:num w:numId="10">
    <w:abstractNumId w:val="5"/>
  </w:num>
  <w:num w:numId="11">
    <w:abstractNumId w:val="0"/>
  </w:num>
  <w:num w:numId="12">
    <w:abstractNumId w:val="10"/>
  </w:num>
  <w:num w:numId="13">
    <w:abstractNumId w:val="8"/>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0&lt;/Enabled&gt;&lt;ScanUnformatted&gt;1&lt;/ScanUnformatted&gt;&lt;ScanChanges&gt;1&lt;/ScanChanges&gt;&lt;/ENInstantFormat&gt;"/>
    <w:docVar w:name="REFMGR.Layout" w:val="&lt;ENLayout&gt;&lt;Style&gt;Journal of Applied Physiology&lt;/Style&gt;&lt;LeftDelim&gt;{&lt;/LeftDelim&gt;&lt;RightDelim&gt;}&lt;/RightDelim&gt;&lt;FontName&gt;Times New Roman&lt;/FontName&gt;&lt;FontSize&gt;12&lt;/FontSize&gt;&lt;ReflistTitle&gt;Reference List&lt;/ReflistTitle&gt;&lt;StartingRefnum&gt;1&lt;/StartingRefnum&gt;&lt;FirstLineIndent&gt;0&lt;/FirstLineIndent&gt;&lt;HangingIndent&gt;0&lt;/HangingIndent&gt;&lt;LineSpacing&gt;2&lt;/LineSpacing&gt;&lt;SpaceAfter&gt;3&lt;/SpaceAfter&gt;&lt;ReflistOrder&gt;1&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article i have&lt;/item&gt;&lt;/Libraries&gt;&lt;/ENLibraries&gt;"/>
  </w:docVars>
  <w:rsids>
    <w:rsidRoot w:val="004912E7"/>
    <w:rsid w:val="00003C30"/>
    <w:rsid w:val="00004FA5"/>
    <w:rsid w:val="00005B24"/>
    <w:rsid w:val="00005CB3"/>
    <w:rsid w:val="000123BA"/>
    <w:rsid w:val="0001434A"/>
    <w:rsid w:val="00015C94"/>
    <w:rsid w:val="000426A9"/>
    <w:rsid w:val="00044A11"/>
    <w:rsid w:val="000502CE"/>
    <w:rsid w:val="0006003F"/>
    <w:rsid w:val="000759BF"/>
    <w:rsid w:val="00083DB5"/>
    <w:rsid w:val="00097D49"/>
    <w:rsid w:val="000A0BD0"/>
    <w:rsid w:val="000A2AA2"/>
    <w:rsid w:val="000B2A4B"/>
    <w:rsid w:val="000B406D"/>
    <w:rsid w:val="000C4D73"/>
    <w:rsid w:val="000C65F9"/>
    <w:rsid w:val="000D5DF4"/>
    <w:rsid w:val="000E29C8"/>
    <w:rsid w:val="000E40D4"/>
    <w:rsid w:val="000E4CE1"/>
    <w:rsid w:val="000F2617"/>
    <w:rsid w:val="000F5F4B"/>
    <w:rsid w:val="001015CE"/>
    <w:rsid w:val="00120997"/>
    <w:rsid w:val="001221AD"/>
    <w:rsid w:val="00122994"/>
    <w:rsid w:val="00140790"/>
    <w:rsid w:val="001510FE"/>
    <w:rsid w:val="00153A65"/>
    <w:rsid w:val="001648D6"/>
    <w:rsid w:val="0016754E"/>
    <w:rsid w:val="00172EC3"/>
    <w:rsid w:val="001737FC"/>
    <w:rsid w:val="001744CA"/>
    <w:rsid w:val="00184EB0"/>
    <w:rsid w:val="00191467"/>
    <w:rsid w:val="00192CA7"/>
    <w:rsid w:val="00192F64"/>
    <w:rsid w:val="0019318A"/>
    <w:rsid w:val="00195B59"/>
    <w:rsid w:val="00196977"/>
    <w:rsid w:val="001969D4"/>
    <w:rsid w:val="001A0EF2"/>
    <w:rsid w:val="001A17F9"/>
    <w:rsid w:val="001A5BCC"/>
    <w:rsid w:val="001A7A90"/>
    <w:rsid w:val="001B0799"/>
    <w:rsid w:val="001C2159"/>
    <w:rsid w:val="001C260F"/>
    <w:rsid w:val="001C2DA9"/>
    <w:rsid w:val="001C7D99"/>
    <w:rsid w:val="001E1D03"/>
    <w:rsid w:val="001E28D6"/>
    <w:rsid w:val="001E331E"/>
    <w:rsid w:val="001F5FAE"/>
    <w:rsid w:val="001F77FD"/>
    <w:rsid w:val="0020179A"/>
    <w:rsid w:val="00203DAE"/>
    <w:rsid w:val="00220C2C"/>
    <w:rsid w:val="00226F58"/>
    <w:rsid w:val="00250A65"/>
    <w:rsid w:val="00253FF6"/>
    <w:rsid w:val="0026099C"/>
    <w:rsid w:val="00273CDB"/>
    <w:rsid w:val="00281184"/>
    <w:rsid w:val="00297550"/>
    <w:rsid w:val="00297A1A"/>
    <w:rsid w:val="002A494C"/>
    <w:rsid w:val="002C33B1"/>
    <w:rsid w:val="002C3D43"/>
    <w:rsid w:val="002C40A2"/>
    <w:rsid w:val="002C4B84"/>
    <w:rsid w:val="002D4CF7"/>
    <w:rsid w:val="002E00CC"/>
    <w:rsid w:val="002E16B9"/>
    <w:rsid w:val="00306D0C"/>
    <w:rsid w:val="00307941"/>
    <w:rsid w:val="003117D5"/>
    <w:rsid w:val="00312962"/>
    <w:rsid w:val="003176A2"/>
    <w:rsid w:val="00317CD3"/>
    <w:rsid w:val="00322105"/>
    <w:rsid w:val="0032620D"/>
    <w:rsid w:val="00326936"/>
    <w:rsid w:val="003435A1"/>
    <w:rsid w:val="00344174"/>
    <w:rsid w:val="0036095F"/>
    <w:rsid w:val="0036168B"/>
    <w:rsid w:val="003747C4"/>
    <w:rsid w:val="00377917"/>
    <w:rsid w:val="00380303"/>
    <w:rsid w:val="0038433E"/>
    <w:rsid w:val="00391824"/>
    <w:rsid w:val="003A79D4"/>
    <w:rsid w:val="003B008B"/>
    <w:rsid w:val="003B5039"/>
    <w:rsid w:val="003C179C"/>
    <w:rsid w:val="003C1E2A"/>
    <w:rsid w:val="003C2A6C"/>
    <w:rsid w:val="003C4999"/>
    <w:rsid w:val="003C4E9B"/>
    <w:rsid w:val="003D6474"/>
    <w:rsid w:val="003E341F"/>
    <w:rsid w:val="003E3556"/>
    <w:rsid w:val="003E5409"/>
    <w:rsid w:val="003E5E76"/>
    <w:rsid w:val="003E6EF0"/>
    <w:rsid w:val="003F11EF"/>
    <w:rsid w:val="003F5E53"/>
    <w:rsid w:val="004026A5"/>
    <w:rsid w:val="00403A3F"/>
    <w:rsid w:val="00412484"/>
    <w:rsid w:val="00417D9A"/>
    <w:rsid w:val="00425392"/>
    <w:rsid w:val="0043146B"/>
    <w:rsid w:val="00437BC0"/>
    <w:rsid w:val="00437E58"/>
    <w:rsid w:val="00440044"/>
    <w:rsid w:val="00460E16"/>
    <w:rsid w:val="00464BA1"/>
    <w:rsid w:val="0047487C"/>
    <w:rsid w:val="00485B34"/>
    <w:rsid w:val="0048626F"/>
    <w:rsid w:val="004912E7"/>
    <w:rsid w:val="004920BD"/>
    <w:rsid w:val="0049245A"/>
    <w:rsid w:val="0049498F"/>
    <w:rsid w:val="004A2EB5"/>
    <w:rsid w:val="004C0760"/>
    <w:rsid w:val="004C100B"/>
    <w:rsid w:val="004C182E"/>
    <w:rsid w:val="004C1891"/>
    <w:rsid w:val="004C325D"/>
    <w:rsid w:val="004C3338"/>
    <w:rsid w:val="004C7E1A"/>
    <w:rsid w:val="004D1B0D"/>
    <w:rsid w:val="004D49D0"/>
    <w:rsid w:val="004D60E5"/>
    <w:rsid w:val="004D6A5C"/>
    <w:rsid w:val="004E7306"/>
    <w:rsid w:val="004F03AE"/>
    <w:rsid w:val="004F53A8"/>
    <w:rsid w:val="00502696"/>
    <w:rsid w:val="0051214D"/>
    <w:rsid w:val="005209A5"/>
    <w:rsid w:val="00526B49"/>
    <w:rsid w:val="005327AB"/>
    <w:rsid w:val="00532ED9"/>
    <w:rsid w:val="0054198F"/>
    <w:rsid w:val="00541B2C"/>
    <w:rsid w:val="00552A92"/>
    <w:rsid w:val="00552CF6"/>
    <w:rsid w:val="005572FE"/>
    <w:rsid w:val="00557B09"/>
    <w:rsid w:val="00570942"/>
    <w:rsid w:val="00577FC5"/>
    <w:rsid w:val="00580F3B"/>
    <w:rsid w:val="00582823"/>
    <w:rsid w:val="005832A4"/>
    <w:rsid w:val="00587C2F"/>
    <w:rsid w:val="00587FEC"/>
    <w:rsid w:val="005A0D82"/>
    <w:rsid w:val="005A5239"/>
    <w:rsid w:val="005B0B8F"/>
    <w:rsid w:val="005B28FC"/>
    <w:rsid w:val="005C39A2"/>
    <w:rsid w:val="005C5E2B"/>
    <w:rsid w:val="005D1F7A"/>
    <w:rsid w:val="005E293C"/>
    <w:rsid w:val="005E2E43"/>
    <w:rsid w:val="005F5176"/>
    <w:rsid w:val="00607CFA"/>
    <w:rsid w:val="00622DEE"/>
    <w:rsid w:val="00623E4E"/>
    <w:rsid w:val="00627ECE"/>
    <w:rsid w:val="006311EE"/>
    <w:rsid w:val="006447DA"/>
    <w:rsid w:val="00647522"/>
    <w:rsid w:val="0065135C"/>
    <w:rsid w:val="006676F0"/>
    <w:rsid w:val="00671BFC"/>
    <w:rsid w:val="00675D25"/>
    <w:rsid w:val="006820D8"/>
    <w:rsid w:val="006907EF"/>
    <w:rsid w:val="006B0675"/>
    <w:rsid w:val="006B0C28"/>
    <w:rsid w:val="006D5F18"/>
    <w:rsid w:val="006E21C6"/>
    <w:rsid w:val="006E52B8"/>
    <w:rsid w:val="006E7F78"/>
    <w:rsid w:val="0070469A"/>
    <w:rsid w:val="00711AD7"/>
    <w:rsid w:val="007165F0"/>
    <w:rsid w:val="00740C74"/>
    <w:rsid w:val="007479D9"/>
    <w:rsid w:val="00755075"/>
    <w:rsid w:val="007575C0"/>
    <w:rsid w:val="00761DEC"/>
    <w:rsid w:val="00762134"/>
    <w:rsid w:val="00770825"/>
    <w:rsid w:val="00771E2B"/>
    <w:rsid w:val="007779AB"/>
    <w:rsid w:val="0079227F"/>
    <w:rsid w:val="00795005"/>
    <w:rsid w:val="00795595"/>
    <w:rsid w:val="007A7988"/>
    <w:rsid w:val="007B439E"/>
    <w:rsid w:val="007B5DDB"/>
    <w:rsid w:val="007B7E62"/>
    <w:rsid w:val="007D0FCA"/>
    <w:rsid w:val="007D523A"/>
    <w:rsid w:val="007D6C5C"/>
    <w:rsid w:val="007D7DD7"/>
    <w:rsid w:val="007E081C"/>
    <w:rsid w:val="007F434C"/>
    <w:rsid w:val="0080317F"/>
    <w:rsid w:val="008105B2"/>
    <w:rsid w:val="008118B2"/>
    <w:rsid w:val="00830624"/>
    <w:rsid w:val="00836F0C"/>
    <w:rsid w:val="0084270A"/>
    <w:rsid w:val="008433BF"/>
    <w:rsid w:val="008444AD"/>
    <w:rsid w:val="0084679A"/>
    <w:rsid w:val="008516FD"/>
    <w:rsid w:val="00851769"/>
    <w:rsid w:val="00852A39"/>
    <w:rsid w:val="00853D8E"/>
    <w:rsid w:val="00853FFD"/>
    <w:rsid w:val="0085444D"/>
    <w:rsid w:val="00867FAC"/>
    <w:rsid w:val="0087638A"/>
    <w:rsid w:val="00877C3C"/>
    <w:rsid w:val="00882B36"/>
    <w:rsid w:val="00892F6D"/>
    <w:rsid w:val="008A2AD4"/>
    <w:rsid w:val="008A3DB8"/>
    <w:rsid w:val="008A447A"/>
    <w:rsid w:val="008A579F"/>
    <w:rsid w:val="008A625C"/>
    <w:rsid w:val="008A7F67"/>
    <w:rsid w:val="008B1AD2"/>
    <w:rsid w:val="008D4979"/>
    <w:rsid w:val="008D7EE8"/>
    <w:rsid w:val="008E2162"/>
    <w:rsid w:val="008F49D3"/>
    <w:rsid w:val="008F75A3"/>
    <w:rsid w:val="0090240C"/>
    <w:rsid w:val="00917E67"/>
    <w:rsid w:val="009270D8"/>
    <w:rsid w:val="00934724"/>
    <w:rsid w:val="00937314"/>
    <w:rsid w:val="009547FF"/>
    <w:rsid w:val="00970C81"/>
    <w:rsid w:val="00982454"/>
    <w:rsid w:val="009940F4"/>
    <w:rsid w:val="009A0D83"/>
    <w:rsid w:val="009A1197"/>
    <w:rsid w:val="009A73C7"/>
    <w:rsid w:val="009B344D"/>
    <w:rsid w:val="009B4048"/>
    <w:rsid w:val="009B40A9"/>
    <w:rsid w:val="009D56C9"/>
    <w:rsid w:val="009E075F"/>
    <w:rsid w:val="009F5B70"/>
    <w:rsid w:val="00A00FFF"/>
    <w:rsid w:val="00A102DC"/>
    <w:rsid w:val="00A12457"/>
    <w:rsid w:val="00A138EB"/>
    <w:rsid w:val="00A23972"/>
    <w:rsid w:val="00A3279A"/>
    <w:rsid w:val="00A32FE9"/>
    <w:rsid w:val="00A33DCB"/>
    <w:rsid w:val="00A36995"/>
    <w:rsid w:val="00A420ED"/>
    <w:rsid w:val="00A46C1D"/>
    <w:rsid w:val="00A565EB"/>
    <w:rsid w:val="00A579B5"/>
    <w:rsid w:val="00A7141A"/>
    <w:rsid w:val="00A86AE3"/>
    <w:rsid w:val="00A873C0"/>
    <w:rsid w:val="00A93AC1"/>
    <w:rsid w:val="00AB69A8"/>
    <w:rsid w:val="00AC4A3D"/>
    <w:rsid w:val="00AC7B4F"/>
    <w:rsid w:val="00AF347A"/>
    <w:rsid w:val="00AF725B"/>
    <w:rsid w:val="00B1105A"/>
    <w:rsid w:val="00B110C4"/>
    <w:rsid w:val="00B170C4"/>
    <w:rsid w:val="00B33553"/>
    <w:rsid w:val="00B335EB"/>
    <w:rsid w:val="00B34532"/>
    <w:rsid w:val="00B45C1E"/>
    <w:rsid w:val="00B60D25"/>
    <w:rsid w:val="00B6513C"/>
    <w:rsid w:val="00B709C5"/>
    <w:rsid w:val="00B80B74"/>
    <w:rsid w:val="00B85DB2"/>
    <w:rsid w:val="00BB0B58"/>
    <w:rsid w:val="00BB4912"/>
    <w:rsid w:val="00BB5921"/>
    <w:rsid w:val="00BD3CDE"/>
    <w:rsid w:val="00BD407A"/>
    <w:rsid w:val="00BD4496"/>
    <w:rsid w:val="00BD5020"/>
    <w:rsid w:val="00BD6A10"/>
    <w:rsid w:val="00BE08EE"/>
    <w:rsid w:val="00BF0952"/>
    <w:rsid w:val="00BF5DF0"/>
    <w:rsid w:val="00C17189"/>
    <w:rsid w:val="00C17900"/>
    <w:rsid w:val="00C23EB4"/>
    <w:rsid w:val="00C33159"/>
    <w:rsid w:val="00C3420A"/>
    <w:rsid w:val="00C3536B"/>
    <w:rsid w:val="00C51106"/>
    <w:rsid w:val="00C52C8E"/>
    <w:rsid w:val="00C53B81"/>
    <w:rsid w:val="00C574F6"/>
    <w:rsid w:val="00C61B4A"/>
    <w:rsid w:val="00C662B8"/>
    <w:rsid w:val="00C66879"/>
    <w:rsid w:val="00C7314B"/>
    <w:rsid w:val="00C74A34"/>
    <w:rsid w:val="00C779F5"/>
    <w:rsid w:val="00C84C74"/>
    <w:rsid w:val="00C8606B"/>
    <w:rsid w:val="00C9238D"/>
    <w:rsid w:val="00C95BC6"/>
    <w:rsid w:val="00C97A40"/>
    <w:rsid w:val="00CA1F9F"/>
    <w:rsid w:val="00CA226E"/>
    <w:rsid w:val="00CB3DDC"/>
    <w:rsid w:val="00CB7885"/>
    <w:rsid w:val="00CC279B"/>
    <w:rsid w:val="00CC5C4D"/>
    <w:rsid w:val="00CC5E80"/>
    <w:rsid w:val="00CD0B10"/>
    <w:rsid w:val="00CD1F93"/>
    <w:rsid w:val="00CD642F"/>
    <w:rsid w:val="00CE0930"/>
    <w:rsid w:val="00CE257C"/>
    <w:rsid w:val="00CE3F1D"/>
    <w:rsid w:val="00CE451C"/>
    <w:rsid w:val="00CE506F"/>
    <w:rsid w:val="00CF106F"/>
    <w:rsid w:val="00CF308B"/>
    <w:rsid w:val="00CF591D"/>
    <w:rsid w:val="00D12227"/>
    <w:rsid w:val="00D16645"/>
    <w:rsid w:val="00D31007"/>
    <w:rsid w:val="00D32940"/>
    <w:rsid w:val="00D36BBA"/>
    <w:rsid w:val="00D3767D"/>
    <w:rsid w:val="00D45C5B"/>
    <w:rsid w:val="00D47B92"/>
    <w:rsid w:val="00D63576"/>
    <w:rsid w:val="00D64846"/>
    <w:rsid w:val="00D66B92"/>
    <w:rsid w:val="00D75CB2"/>
    <w:rsid w:val="00D81DCC"/>
    <w:rsid w:val="00D8505F"/>
    <w:rsid w:val="00D937F6"/>
    <w:rsid w:val="00D9781B"/>
    <w:rsid w:val="00DA2CC9"/>
    <w:rsid w:val="00DA7F61"/>
    <w:rsid w:val="00DB7FF3"/>
    <w:rsid w:val="00DD0B50"/>
    <w:rsid w:val="00DD2F32"/>
    <w:rsid w:val="00DD597E"/>
    <w:rsid w:val="00DE3813"/>
    <w:rsid w:val="00DE52A0"/>
    <w:rsid w:val="00DF09CA"/>
    <w:rsid w:val="00DF7303"/>
    <w:rsid w:val="00E013D8"/>
    <w:rsid w:val="00E02155"/>
    <w:rsid w:val="00E02363"/>
    <w:rsid w:val="00E02D34"/>
    <w:rsid w:val="00E14FE6"/>
    <w:rsid w:val="00E16405"/>
    <w:rsid w:val="00E23CE2"/>
    <w:rsid w:val="00E57C5C"/>
    <w:rsid w:val="00E60739"/>
    <w:rsid w:val="00E72C04"/>
    <w:rsid w:val="00E74FD5"/>
    <w:rsid w:val="00E805F4"/>
    <w:rsid w:val="00E903BA"/>
    <w:rsid w:val="00E91277"/>
    <w:rsid w:val="00E97740"/>
    <w:rsid w:val="00EA28C0"/>
    <w:rsid w:val="00EA414B"/>
    <w:rsid w:val="00EA619F"/>
    <w:rsid w:val="00EB0A80"/>
    <w:rsid w:val="00EB399C"/>
    <w:rsid w:val="00EC59B0"/>
    <w:rsid w:val="00EC5DB3"/>
    <w:rsid w:val="00ED3CA5"/>
    <w:rsid w:val="00ED663F"/>
    <w:rsid w:val="00ED67B4"/>
    <w:rsid w:val="00EE450C"/>
    <w:rsid w:val="00EE7F5D"/>
    <w:rsid w:val="00EF0FF3"/>
    <w:rsid w:val="00EF1CFD"/>
    <w:rsid w:val="00EF1D2F"/>
    <w:rsid w:val="00F17A94"/>
    <w:rsid w:val="00F3738F"/>
    <w:rsid w:val="00F37977"/>
    <w:rsid w:val="00F41F5E"/>
    <w:rsid w:val="00F61613"/>
    <w:rsid w:val="00F61DF7"/>
    <w:rsid w:val="00F67CAC"/>
    <w:rsid w:val="00F834FC"/>
    <w:rsid w:val="00F86348"/>
    <w:rsid w:val="00F87D8E"/>
    <w:rsid w:val="00F91CF7"/>
    <w:rsid w:val="00F94A49"/>
    <w:rsid w:val="00F96987"/>
    <w:rsid w:val="00FA0F99"/>
    <w:rsid w:val="00FA3C31"/>
    <w:rsid w:val="00FA491A"/>
    <w:rsid w:val="00FA5F28"/>
    <w:rsid w:val="00FB0958"/>
    <w:rsid w:val="00FC6529"/>
    <w:rsid w:val="00FD6593"/>
    <w:rsid w:val="00FD7AC3"/>
    <w:rsid w:val="00FF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2E7"/>
    <w:rPr>
      <w:sz w:val="24"/>
      <w:szCs w:val="24"/>
    </w:rPr>
  </w:style>
  <w:style w:type="paragraph" w:styleId="Heading1">
    <w:name w:val="heading 1"/>
    <w:basedOn w:val="Normal"/>
    <w:next w:val="Normal"/>
    <w:qFormat/>
    <w:rsid w:val="004912E7"/>
    <w:pPr>
      <w:keepNext/>
      <w:jc w:val="center"/>
      <w:outlineLvl w:val="0"/>
    </w:pPr>
    <w:rPr>
      <w:rFonts w:ascii="Arial" w:hAnsi="Arial"/>
      <w:b/>
      <w:bCs/>
      <w:szCs w:val="20"/>
    </w:rPr>
  </w:style>
  <w:style w:type="paragraph" w:styleId="Heading2">
    <w:name w:val="heading 2"/>
    <w:basedOn w:val="Normal"/>
    <w:next w:val="Normal"/>
    <w:qFormat/>
    <w:rsid w:val="004912E7"/>
    <w:pPr>
      <w:keepNext/>
      <w:outlineLvl w:val="1"/>
    </w:pPr>
    <w:rPr>
      <w:rFonts w:ascii="Arial" w:hAnsi="Arial"/>
      <w:b/>
      <w:bCs/>
      <w:sz w:val="20"/>
      <w:szCs w:val="20"/>
    </w:rPr>
  </w:style>
  <w:style w:type="paragraph" w:styleId="Heading3">
    <w:name w:val="heading 3"/>
    <w:basedOn w:val="Normal"/>
    <w:next w:val="Normal"/>
    <w:qFormat/>
    <w:rsid w:val="004912E7"/>
    <w:pPr>
      <w:keepNext/>
      <w:ind w:left="720"/>
      <w:outlineLvl w:val="2"/>
    </w:pPr>
    <w:rPr>
      <w:u w:val="single"/>
    </w:rPr>
  </w:style>
  <w:style w:type="paragraph" w:styleId="Heading4">
    <w:name w:val="heading 4"/>
    <w:basedOn w:val="Normal"/>
    <w:next w:val="Normal"/>
    <w:qFormat/>
    <w:rsid w:val="004912E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12E7"/>
    <w:rPr>
      <w:rFonts w:ascii="Arial" w:hAnsi="Arial"/>
      <w:sz w:val="18"/>
      <w:szCs w:val="20"/>
    </w:rPr>
  </w:style>
  <w:style w:type="paragraph" w:styleId="BodyTextIndent">
    <w:name w:val="Body Text Indent"/>
    <w:basedOn w:val="Normal"/>
    <w:link w:val="BodyTextIndentChar"/>
    <w:uiPriority w:val="99"/>
    <w:rsid w:val="004912E7"/>
    <w:pPr>
      <w:ind w:firstLine="720"/>
    </w:pPr>
    <w:rPr>
      <w:rFonts w:ascii="Arial Narrow" w:hAnsi="Arial Narrow"/>
    </w:rPr>
  </w:style>
  <w:style w:type="paragraph" w:styleId="Footer">
    <w:name w:val="footer"/>
    <w:basedOn w:val="Normal"/>
    <w:rsid w:val="004912E7"/>
    <w:pPr>
      <w:tabs>
        <w:tab w:val="center" w:pos="4320"/>
        <w:tab w:val="right" w:pos="8640"/>
      </w:tabs>
    </w:pPr>
    <w:rPr>
      <w:sz w:val="20"/>
      <w:szCs w:val="20"/>
    </w:rPr>
  </w:style>
  <w:style w:type="paragraph" w:styleId="Title">
    <w:name w:val="Title"/>
    <w:basedOn w:val="Normal"/>
    <w:qFormat/>
    <w:rsid w:val="004912E7"/>
    <w:pPr>
      <w:tabs>
        <w:tab w:val="left" w:pos="8730"/>
      </w:tabs>
      <w:spacing w:before="120"/>
      <w:jc w:val="center"/>
    </w:pPr>
    <w:rPr>
      <w:b/>
      <w:bCs/>
      <w:sz w:val="28"/>
      <w:szCs w:val="20"/>
    </w:rPr>
  </w:style>
  <w:style w:type="paragraph" w:styleId="Subtitle">
    <w:name w:val="Subtitle"/>
    <w:basedOn w:val="Normal"/>
    <w:link w:val="SubtitleChar"/>
    <w:qFormat/>
    <w:rsid w:val="004912E7"/>
    <w:rPr>
      <w:szCs w:val="20"/>
    </w:rPr>
  </w:style>
  <w:style w:type="paragraph" w:styleId="BodyTextIndent3">
    <w:name w:val="Body Text Indent 3"/>
    <w:basedOn w:val="Normal"/>
    <w:rsid w:val="004912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style>
  <w:style w:type="character" w:styleId="Hyperlink">
    <w:name w:val="Hyperlink"/>
    <w:basedOn w:val="DefaultParagraphFont"/>
    <w:rsid w:val="00250A65"/>
    <w:rPr>
      <w:color w:val="0000FF"/>
      <w:u w:val="single"/>
    </w:rPr>
  </w:style>
  <w:style w:type="character" w:customStyle="1" w:styleId="BodyTextIndentChar">
    <w:name w:val="Body Text Indent Char"/>
    <w:basedOn w:val="DefaultParagraphFont"/>
    <w:link w:val="BodyTextIndent"/>
    <w:uiPriority w:val="99"/>
    <w:rsid w:val="0036168B"/>
    <w:rPr>
      <w:rFonts w:ascii="Arial Narrow" w:hAnsi="Arial Narrow"/>
      <w:sz w:val="24"/>
      <w:szCs w:val="24"/>
    </w:rPr>
  </w:style>
  <w:style w:type="character" w:customStyle="1" w:styleId="SubtitleChar">
    <w:name w:val="Subtitle Char"/>
    <w:basedOn w:val="DefaultParagraphFont"/>
    <w:link w:val="Subtitle"/>
    <w:rsid w:val="00A7141A"/>
    <w:rPr>
      <w:sz w:val="24"/>
    </w:rPr>
  </w:style>
  <w:style w:type="paragraph" w:styleId="Header">
    <w:name w:val="header"/>
    <w:basedOn w:val="Normal"/>
    <w:link w:val="HeaderChar"/>
    <w:rsid w:val="001221AD"/>
    <w:pPr>
      <w:tabs>
        <w:tab w:val="center" w:pos="4680"/>
        <w:tab w:val="right" w:pos="9360"/>
      </w:tabs>
    </w:pPr>
  </w:style>
  <w:style w:type="character" w:customStyle="1" w:styleId="HeaderChar">
    <w:name w:val="Header Char"/>
    <w:basedOn w:val="DefaultParagraphFont"/>
    <w:link w:val="Header"/>
    <w:rsid w:val="001221AD"/>
    <w:rPr>
      <w:sz w:val="24"/>
      <w:szCs w:val="24"/>
    </w:rPr>
  </w:style>
  <w:style w:type="table" w:styleId="TableGrid">
    <w:name w:val="Table Grid"/>
    <w:basedOn w:val="TableNormal"/>
    <w:uiPriority w:val="59"/>
    <w:rsid w:val="003221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2C33B1"/>
    <w:pPr>
      <w:spacing w:after="120" w:line="480" w:lineRule="auto"/>
    </w:pPr>
  </w:style>
  <w:style w:type="character" w:customStyle="1" w:styleId="BodyText2Char">
    <w:name w:val="Body Text 2 Char"/>
    <w:basedOn w:val="DefaultParagraphFont"/>
    <w:link w:val="BodyText2"/>
    <w:rsid w:val="002C33B1"/>
    <w:rPr>
      <w:sz w:val="24"/>
      <w:szCs w:val="24"/>
    </w:rPr>
  </w:style>
  <w:style w:type="paragraph" w:styleId="BodyText3">
    <w:name w:val="Body Text 3"/>
    <w:basedOn w:val="Normal"/>
    <w:link w:val="BodyText3Char"/>
    <w:rsid w:val="002C33B1"/>
    <w:pPr>
      <w:spacing w:after="120"/>
    </w:pPr>
    <w:rPr>
      <w:sz w:val="16"/>
      <w:szCs w:val="16"/>
    </w:rPr>
  </w:style>
  <w:style w:type="character" w:customStyle="1" w:styleId="BodyText3Char">
    <w:name w:val="Body Text 3 Char"/>
    <w:basedOn w:val="DefaultParagraphFont"/>
    <w:link w:val="BodyText3"/>
    <w:rsid w:val="002C33B1"/>
    <w:rPr>
      <w:sz w:val="16"/>
      <w:szCs w:val="16"/>
    </w:rPr>
  </w:style>
  <w:style w:type="paragraph" w:styleId="BalloonText">
    <w:name w:val="Balloon Text"/>
    <w:basedOn w:val="Normal"/>
    <w:link w:val="BalloonTextChar"/>
    <w:rsid w:val="006B0675"/>
    <w:rPr>
      <w:rFonts w:ascii="Tahoma" w:hAnsi="Tahoma" w:cs="Tahoma"/>
      <w:sz w:val="16"/>
      <w:szCs w:val="16"/>
    </w:rPr>
  </w:style>
  <w:style w:type="character" w:customStyle="1" w:styleId="BalloonTextChar">
    <w:name w:val="Balloon Text Char"/>
    <w:basedOn w:val="DefaultParagraphFont"/>
    <w:link w:val="BalloonText"/>
    <w:rsid w:val="006B06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2E7"/>
    <w:rPr>
      <w:sz w:val="24"/>
      <w:szCs w:val="24"/>
    </w:rPr>
  </w:style>
  <w:style w:type="paragraph" w:styleId="Heading1">
    <w:name w:val="heading 1"/>
    <w:basedOn w:val="Normal"/>
    <w:next w:val="Normal"/>
    <w:qFormat/>
    <w:rsid w:val="004912E7"/>
    <w:pPr>
      <w:keepNext/>
      <w:jc w:val="center"/>
      <w:outlineLvl w:val="0"/>
    </w:pPr>
    <w:rPr>
      <w:rFonts w:ascii="Arial" w:hAnsi="Arial"/>
      <w:b/>
      <w:bCs/>
      <w:szCs w:val="20"/>
    </w:rPr>
  </w:style>
  <w:style w:type="paragraph" w:styleId="Heading2">
    <w:name w:val="heading 2"/>
    <w:basedOn w:val="Normal"/>
    <w:next w:val="Normal"/>
    <w:qFormat/>
    <w:rsid w:val="004912E7"/>
    <w:pPr>
      <w:keepNext/>
      <w:outlineLvl w:val="1"/>
    </w:pPr>
    <w:rPr>
      <w:rFonts w:ascii="Arial" w:hAnsi="Arial"/>
      <w:b/>
      <w:bCs/>
      <w:sz w:val="20"/>
      <w:szCs w:val="20"/>
    </w:rPr>
  </w:style>
  <w:style w:type="paragraph" w:styleId="Heading3">
    <w:name w:val="heading 3"/>
    <w:basedOn w:val="Normal"/>
    <w:next w:val="Normal"/>
    <w:qFormat/>
    <w:rsid w:val="004912E7"/>
    <w:pPr>
      <w:keepNext/>
      <w:ind w:left="720"/>
      <w:outlineLvl w:val="2"/>
    </w:pPr>
    <w:rPr>
      <w:u w:val="single"/>
    </w:rPr>
  </w:style>
  <w:style w:type="paragraph" w:styleId="Heading4">
    <w:name w:val="heading 4"/>
    <w:basedOn w:val="Normal"/>
    <w:next w:val="Normal"/>
    <w:qFormat/>
    <w:rsid w:val="004912E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12E7"/>
    <w:rPr>
      <w:rFonts w:ascii="Arial" w:hAnsi="Arial"/>
      <w:sz w:val="18"/>
      <w:szCs w:val="20"/>
    </w:rPr>
  </w:style>
  <w:style w:type="paragraph" w:styleId="BodyTextIndent">
    <w:name w:val="Body Text Indent"/>
    <w:basedOn w:val="Normal"/>
    <w:link w:val="BodyTextIndentChar"/>
    <w:uiPriority w:val="99"/>
    <w:rsid w:val="004912E7"/>
    <w:pPr>
      <w:ind w:firstLine="720"/>
    </w:pPr>
    <w:rPr>
      <w:rFonts w:ascii="Arial Narrow" w:hAnsi="Arial Narrow"/>
    </w:rPr>
  </w:style>
  <w:style w:type="paragraph" w:styleId="Footer">
    <w:name w:val="footer"/>
    <w:basedOn w:val="Normal"/>
    <w:rsid w:val="004912E7"/>
    <w:pPr>
      <w:tabs>
        <w:tab w:val="center" w:pos="4320"/>
        <w:tab w:val="right" w:pos="8640"/>
      </w:tabs>
    </w:pPr>
    <w:rPr>
      <w:sz w:val="20"/>
      <w:szCs w:val="20"/>
    </w:rPr>
  </w:style>
  <w:style w:type="paragraph" w:styleId="Title">
    <w:name w:val="Title"/>
    <w:basedOn w:val="Normal"/>
    <w:qFormat/>
    <w:rsid w:val="004912E7"/>
    <w:pPr>
      <w:tabs>
        <w:tab w:val="left" w:pos="8730"/>
      </w:tabs>
      <w:spacing w:before="120"/>
      <w:jc w:val="center"/>
    </w:pPr>
    <w:rPr>
      <w:b/>
      <w:bCs/>
      <w:sz w:val="28"/>
      <w:szCs w:val="20"/>
    </w:rPr>
  </w:style>
  <w:style w:type="paragraph" w:styleId="Subtitle">
    <w:name w:val="Subtitle"/>
    <w:basedOn w:val="Normal"/>
    <w:link w:val="SubtitleChar"/>
    <w:qFormat/>
    <w:rsid w:val="004912E7"/>
    <w:rPr>
      <w:szCs w:val="20"/>
    </w:rPr>
  </w:style>
  <w:style w:type="paragraph" w:styleId="BodyTextIndent3">
    <w:name w:val="Body Text Indent 3"/>
    <w:basedOn w:val="Normal"/>
    <w:rsid w:val="004912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style>
  <w:style w:type="character" w:styleId="Hyperlink">
    <w:name w:val="Hyperlink"/>
    <w:basedOn w:val="DefaultParagraphFont"/>
    <w:rsid w:val="00250A65"/>
    <w:rPr>
      <w:color w:val="0000FF"/>
      <w:u w:val="single"/>
    </w:rPr>
  </w:style>
  <w:style w:type="character" w:customStyle="1" w:styleId="BodyTextIndentChar">
    <w:name w:val="Body Text Indent Char"/>
    <w:basedOn w:val="DefaultParagraphFont"/>
    <w:link w:val="BodyTextIndent"/>
    <w:uiPriority w:val="99"/>
    <w:rsid w:val="0036168B"/>
    <w:rPr>
      <w:rFonts w:ascii="Arial Narrow" w:hAnsi="Arial Narrow"/>
      <w:sz w:val="24"/>
      <w:szCs w:val="24"/>
    </w:rPr>
  </w:style>
  <w:style w:type="character" w:customStyle="1" w:styleId="SubtitleChar">
    <w:name w:val="Subtitle Char"/>
    <w:basedOn w:val="DefaultParagraphFont"/>
    <w:link w:val="Subtitle"/>
    <w:rsid w:val="00A7141A"/>
    <w:rPr>
      <w:sz w:val="24"/>
    </w:rPr>
  </w:style>
  <w:style w:type="paragraph" w:styleId="Header">
    <w:name w:val="header"/>
    <w:basedOn w:val="Normal"/>
    <w:link w:val="HeaderChar"/>
    <w:rsid w:val="001221AD"/>
    <w:pPr>
      <w:tabs>
        <w:tab w:val="center" w:pos="4680"/>
        <w:tab w:val="right" w:pos="9360"/>
      </w:tabs>
    </w:pPr>
  </w:style>
  <w:style w:type="character" w:customStyle="1" w:styleId="HeaderChar">
    <w:name w:val="Header Char"/>
    <w:basedOn w:val="DefaultParagraphFont"/>
    <w:link w:val="Header"/>
    <w:rsid w:val="001221AD"/>
    <w:rPr>
      <w:sz w:val="24"/>
      <w:szCs w:val="24"/>
    </w:rPr>
  </w:style>
  <w:style w:type="table" w:styleId="TableGrid">
    <w:name w:val="Table Grid"/>
    <w:basedOn w:val="TableNormal"/>
    <w:uiPriority w:val="59"/>
    <w:rsid w:val="003221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2C33B1"/>
    <w:pPr>
      <w:spacing w:after="120" w:line="480" w:lineRule="auto"/>
    </w:pPr>
  </w:style>
  <w:style w:type="character" w:customStyle="1" w:styleId="BodyText2Char">
    <w:name w:val="Body Text 2 Char"/>
    <w:basedOn w:val="DefaultParagraphFont"/>
    <w:link w:val="BodyText2"/>
    <w:rsid w:val="002C33B1"/>
    <w:rPr>
      <w:sz w:val="24"/>
      <w:szCs w:val="24"/>
    </w:rPr>
  </w:style>
  <w:style w:type="paragraph" w:styleId="BodyText3">
    <w:name w:val="Body Text 3"/>
    <w:basedOn w:val="Normal"/>
    <w:link w:val="BodyText3Char"/>
    <w:rsid w:val="002C33B1"/>
    <w:pPr>
      <w:spacing w:after="120"/>
    </w:pPr>
    <w:rPr>
      <w:sz w:val="16"/>
      <w:szCs w:val="16"/>
    </w:rPr>
  </w:style>
  <w:style w:type="character" w:customStyle="1" w:styleId="BodyText3Char">
    <w:name w:val="Body Text 3 Char"/>
    <w:basedOn w:val="DefaultParagraphFont"/>
    <w:link w:val="BodyText3"/>
    <w:rsid w:val="002C33B1"/>
    <w:rPr>
      <w:sz w:val="16"/>
      <w:szCs w:val="16"/>
    </w:rPr>
  </w:style>
  <w:style w:type="paragraph" w:styleId="BalloonText">
    <w:name w:val="Balloon Text"/>
    <w:basedOn w:val="Normal"/>
    <w:link w:val="BalloonTextChar"/>
    <w:rsid w:val="006B0675"/>
    <w:rPr>
      <w:rFonts w:ascii="Tahoma" w:hAnsi="Tahoma" w:cs="Tahoma"/>
      <w:sz w:val="16"/>
      <w:szCs w:val="16"/>
    </w:rPr>
  </w:style>
  <w:style w:type="character" w:customStyle="1" w:styleId="BalloonTextChar">
    <w:name w:val="Balloon Text Char"/>
    <w:basedOn w:val="DefaultParagraphFont"/>
    <w:link w:val="BalloonText"/>
    <w:rsid w:val="006B06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6838">
      <w:bodyDiv w:val="1"/>
      <w:marLeft w:val="0"/>
      <w:marRight w:val="0"/>
      <w:marTop w:val="0"/>
      <w:marBottom w:val="0"/>
      <w:divBdr>
        <w:top w:val="none" w:sz="0" w:space="0" w:color="auto"/>
        <w:left w:val="none" w:sz="0" w:space="0" w:color="auto"/>
        <w:bottom w:val="none" w:sz="0" w:space="0" w:color="auto"/>
        <w:right w:val="none" w:sz="0" w:space="0" w:color="auto"/>
      </w:divBdr>
    </w:div>
    <w:div w:id="752160973">
      <w:bodyDiv w:val="1"/>
      <w:marLeft w:val="0"/>
      <w:marRight w:val="0"/>
      <w:marTop w:val="0"/>
      <w:marBottom w:val="0"/>
      <w:divBdr>
        <w:top w:val="none" w:sz="0" w:space="0" w:color="auto"/>
        <w:left w:val="none" w:sz="0" w:space="0" w:color="auto"/>
        <w:bottom w:val="none" w:sz="0" w:space="0" w:color="auto"/>
        <w:right w:val="none" w:sz="0" w:space="0" w:color="auto"/>
      </w:divBdr>
    </w:div>
    <w:div w:id="1470241001">
      <w:bodyDiv w:val="1"/>
      <w:marLeft w:val="0"/>
      <w:marRight w:val="0"/>
      <w:marTop w:val="0"/>
      <w:marBottom w:val="0"/>
      <w:divBdr>
        <w:top w:val="none" w:sz="0" w:space="0" w:color="auto"/>
        <w:left w:val="none" w:sz="0" w:space="0" w:color="auto"/>
        <w:bottom w:val="none" w:sz="0" w:space="0" w:color="auto"/>
        <w:right w:val="none" w:sz="0" w:space="0" w:color="auto"/>
      </w:divBdr>
    </w:div>
    <w:div w:id="1578705931">
      <w:bodyDiv w:val="1"/>
      <w:marLeft w:val="0"/>
      <w:marRight w:val="0"/>
      <w:marTop w:val="0"/>
      <w:marBottom w:val="0"/>
      <w:divBdr>
        <w:top w:val="none" w:sz="0" w:space="0" w:color="auto"/>
        <w:left w:val="none" w:sz="0" w:space="0" w:color="auto"/>
        <w:bottom w:val="none" w:sz="0" w:space="0" w:color="auto"/>
        <w:right w:val="none" w:sz="0" w:space="0" w:color="auto"/>
      </w:divBdr>
    </w:div>
    <w:div w:id="162800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20</Pages>
  <Words>4404</Words>
  <Characters>25108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Nebraska at Kearney</Company>
  <LinksUpToDate>false</LinksUpToDate>
  <CharactersWithSpaces>29454</CharactersWithSpaces>
  <SharedDoc>false</SharedDoc>
  <HLinks>
    <vt:vector size="6" baseType="variant">
      <vt:variant>
        <vt:i4>4587641</vt:i4>
      </vt:variant>
      <vt:variant>
        <vt:i4>27</vt:i4>
      </vt:variant>
      <vt:variant>
        <vt:i4>0</vt:i4>
      </vt:variant>
      <vt:variant>
        <vt:i4>5</vt:i4>
      </vt:variant>
      <vt:variant>
        <vt:lpwstr>http://www.businessweek.com/innovate/content/aug2007/id20070813_120384.htm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 Labs</dc:creator>
  <cp:lastModifiedBy>Gregory A Brown</cp:lastModifiedBy>
  <cp:revision>26</cp:revision>
  <cp:lastPrinted>2011-01-04T19:41:00Z</cp:lastPrinted>
  <dcterms:created xsi:type="dcterms:W3CDTF">2013-01-17T15:40:00Z</dcterms:created>
  <dcterms:modified xsi:type="dcterms:W3CDTF">2013-01-18T17:29:00Z</dcterms:modified>
</cp:coreProperties>
</file>